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F0BBE" w14:textId="77777777" w:rsidR="003C7879" w:rsidRPr="00E403DA" w:rsidRDefault="00DC6395" w:rsidP="00E544F9">
      <w:pPr>
        <w:ind w:left="6381"/>
        <w:jc w:val="right"/>
        <w:rPr>
          <w:rFonts w:ascii="Cambria" w:hAnsi="Cambria" w:cs="Times New Roman"/>
          <w:b/>
          <w:bCs/>
          <w:sz w:val="24"/>
          <w:szCs w:val="24"/>
        </w:rPr>
      </w:pPr>
      <w:r w:rsidRPr="00E403DA">
        <w:rPr>
          <w:rFonts w:ascii="Cambria" w:hAnsi="Cambria" w:cs="Times New Roman"/>
          <w:b/>
          <w:bCs/>
          <w:sz w:val="24"/>
          <w:szCs w:val="24"/>
        </w:rPr>
        <w:t xml:space="preserve">     </w:t>
      </w:r>
      <w:r w:rsidR="001B4E1B" w:rsidRPr="00E403DA">
        <w:rPr>
          <w:rFonts w:ascii="Cambria" w:hAnsi="Cambria" w:cs="Times New Roman"/>
          <w:b/>
          <w:bCs/>
          <w:sz w:val="24"/>
          <w:szCs w:val="24"/>
        </w:rPr>
        <w:t xml:space="preserve">Załącznik nr </w:t>
      </w:r>
      <w:r w:rsidR="001931CD" w:rsidRPr="00E403DA">
        <w:rPr>
          <w:rFonts w:ascii="Cambria" w:hAnsi="Cambria" w:cs="Times New Roman"/>
          <w:b/>
          <w:bCs/>
          <w:sz w:val="24"/>
          <w:szCs w:val="24"/>
        </w:rPr>
        <w:t>3</w:t>
      </w:r>
      <w:r w:rsidR="00C77F0B" w:rsidRPr="00E403DA">
        <w:rPr>
          <w:rFonts w:ascii="Cambria" w:hAnsi="Cambria" w:cs="Times New Roman"/>
          <w:b/>
          <w:bCs/>
          <w:sz w:val="24"/>
          <w:szCs w:val="24"/>
        </w:rPr>
        <w:t xml:space="preserve"> do SWZ</w:t>
      </w:r>
    </w:p>
    <w:p w14:paraId="07325A7C" w14:textId="77777777" w:rsidR="003C7879" w:rsidRPr="00E544F9" w:rsidRDefault="003C7879" w:rsidP="00E544F9">
      <w:pPr>
        <w:jc w:val="right"/>
        <w:rPr>
          <w:rFonts w:ascii="Cambria" w:hAnsi="Cambria" w:cs="Times New Roman"/>
          <w:sz w:val="22"/>
          <w:szCs w:val="22"/>
        </w:rPr>
      </w:pPr>
      <w:r w:rsidRPr="00E544F9">
        <w:rPr>
          <w:rFonts w:ascii="Cambria" w:hAnsi="Cambria" w:cs="Times New Roman"/>
          <w:sz w:val="22"/>
          <w:szCs w:val="22"/>
        </w:rPr>
        <w:tab/>
      </w:r>
      <w:r w:rsidRPr="00E544F9">
        <w:rPr>
          <w:rFonts w:ascii="Cambria" w:hAnsi="Cambria" w:cs="Times New Roman"/>
          <w:sz w:val="22"/>
          <w:szCs w:val="22"/>
        </w:rPr>
        <w:tab/>
      </w:r>
      <w:r w:rsidRPr="00E544F9">
        <w:rPr>
          <w:rFonts w:ascii="Cambria" w:hAnsi="Cambria" w:cs="Times New Roman"/>
          <w:sz w:val="22"/>
          <w:szCs w:val="22"/>
        </w:rPr>
        <w:tab/>
      </w:r>
      <w:r w:rsidRPr="00E544F9">
        <w:rPr>
          <w:rFonts w:ascii="Cambria" w:hAnsi="Cambria" w:cs="Times New Roman"/>
          <w:sz w:val="22"/>
          <w:szCs w:val="22"/>
        </w:rPr>
        <w:tab/>
      </w:r>
      <w:r w:rsidRPr="00E544F9">
        <w:rPr>
          <w:rFonts w:ascii="Cambria" w:hAnsi="Cambria" w:cs="Times New Roman"/>
          <w:sz w:val="22"/>
          <w:szCs w:val="22"/>
        </w:rPr>
        <w:tab/>
      </w:r>
      <w:r w:rsidRPr="00E544F9">
        <w:rPr>
          <w:rFonts w:ascii="Cambria" w:hAnsi="Cambria" w:cs="Times New Roman"/>
          <w:sz w:val="22"/>
          <w:szCs w:val="22"/>
        </w:rPr>
        <w:tab/>
      </w:r>
      <w:r w:rsidRPr="00E544F9">
        <w:rPr>
          <w:rFonts w:ascii="Cambria" w:hAnsi="Cambria" w:cs="Times New Roman"/>
          <w:sz w:val="22"/>
          <w:szCs w:val="22"/>
        </w:rPr>
        <w:tab/>
      </w:r>
      <w:r w:rsidRPr="00E544F9">
        <w:rPr>
          <w:rFonts w:ascii="Cambria" w:hAnsi="Cambria" w:cs="Times New Roman"/>
          <w:sz w:val="22"/>
          <w:szCs w:val="22"/>
        </w:rPr>
        <w:tab/>
        <w:t xml:space="preserve">      </w:t>
      </w:r>
    </w:p>
    <w:p w14:paraId="31C5EE16" w14:textId="77777777" w:rsidR="003C7879" w:rsidRPr="00E544F9" w:rsidRDefault="003C7879" w:rsidP="00E544F9">
      <w:pPr>
        <w:jc w:val="right"/>
        <w:rPr>
          <w:rFonts w:ascii="Cambria" w:hAnsi="Cambria" w:cs="Tahoma"/>
          <w:bCs/>
          <w:color w:val="000000"/>
        </w:rPr>
      </w:pPr>
      <w:r w:rsidRPr="00E544F9">
        <w:rPr>
          <w:rFonts w:ascii="Cambria" w:hAnsi="Cambria" w:cs="Tahoma"/>
          <w:bCs/>
          <w:color w:val="000000"/>
        </w:rPr>
        <w:t xml:space="preserve"> </w:t>
      </w:r>
      <w:r w:rsidRPr="00E544F9">
        <w:rPr>
          <w:rFonts w:ascii="Cambria" w:hAnsi="Cambria" w:cs="Tahoma"/>
          <w:bCs/>
          <w:color w:val="000000"/>
        </w:rPr>
        <w:tab/>
      </w:r>
    </w:p>
    <w:p w14:paraId="114B8DD3" w14:textId="77777777" w:rsidR="005B50F2" w:rsidRPr="00E544F9" w:rsidRDefault="005B50F2" w:rsidP="003C7879">
      <w:pPr>
        <w:jc w:val="center"/>
        <w:rPr>
          <w:rFonts w:ascii="Cambria" w:hAnsi="Cambria" w:cs="Times New Roman"/>
          <w:b/>
          <w:sz w:val="24"/>
          <w:szCs w:val="24"/>
        </w:rPr>
      </w:pPr>
    </w:p>
    <w:p w14:paraId="1A8C843D" w14:textId="77777777" w:rsidR="005B50F2" w:rsidRPr="00E544F9" w:rsidRDefault="005B50F2" w:rsidP="008A696E">
      <w:pPr>
        <w:rPr>
          <w:rFonts w:ascii="Cambria" w:hAnsi="Cambria" w:cs="Times New Roman"/>
          <w:b/>
          <w:sz w:val="24"/>
          <w:szCs w:val="24"/>
        </w:rPr>
      </w:pPr>
    </w:p>
    <w:p w14:paraId="1BB9CE90" w14:textId="1EF025A5" w:rsidR="003C7879" w:rsidRPr="00E544F9" w:rsidRDefault="003C7879" w:rsidP="003C7879">
      <w:pPr>
        <w:jc w:val="center"/>
        <w:rPr>
          <w:rFonts w:ascii="Cambria" w:hAnsi="Cambria" w:cs="Times New Roman"/>
          <w:b/>
          <w:sz w:val="24"/>
          <w:szCs w:val="24"/>
        </w:rPr>
      </w:pPr>
      <w:r w:rsidRPr="00E544F9">
        <w:rPr>
          <w:rFonts w:ascii="Cambria" w:hAnsi="Cambria" w:cs="Times New Roman"/>
          <w:b/>
          <w:sz w:val="24"/>
          <w:szCs w:val="24"/>
        </w:rPr>
        <w:t xml:space="preserve">UMOWA NR </w:t>
      </w:r>
      <w:r w:rsidR="00E51BDD">
        <w:rPr>
          <w:rFonts w:ascii="Cambria" w:hAnsi="Cambria" w:cs="Times New Roman"/>
          <w:b/>
          <w:sz w:val="24"/>
          <w:szCs w:val="24"/>
        </w:rPr>
        <w:t>MZS7</w:t>
      </w:r>
      <w:r w:rsidRPr="00E544F9">
        <w:rPr>
          <w:rFonts w:ascii="Cambria" w:hAnsi="Cambria" w:cs="Times New Roman"/>
          <w:b/>
          <w:sz w:val="24"/>
          <w:szCs w:val="24"/>
        </w:rPr>
        <w:t>……………</w:t>
      </w:r>
    </w:p>
    <w:p w14:paraId="423618D8" w14:textId="77777777" w:rsidR="003C7879" w:rsidRPr="00E544F9" w:rsidRDefault="003C7879" w:rsidP="003C7879">
      <w:pPr>
        <w:rPr>
          <w:rFonts w:ascii="Cambria" w:hAnsi="Cambria" w:cs="Times New Roman"/>
          <w:b/>
          <w:sz w:val="24"/>
          <w:szCs w:val="24"/>
        </w:rPr>
      </w:pPr>
    </w:p>
    <w:p w14:paraId="4B5AF3AE" w14:textId="77777777" w:rsidR="00E403DA" w:rsidRDefault="003C7879" w:rsidP="003C7879">
      <w:pPr>
        <w:rPr>
          <w:rFonts w:ascii="Cambria" w:hAnsi="Cambria" w:cs="Times New Roman"/>
          <w:sz w:val="24"/>
          <w:szCs w:val="24"/>
        </w:rPr>
      </w:pPr>
      <w:r w:rsidRPr="00E544F9">
        <w:rPr>
          <w:rFonts w:ascii="Cambria" w:hAnsi="Cambria" w:cs="Times New Roman"/>
          <w:sz w:val="24"/>
          <w:szCs w:val="24"/>
        </w:rPr>
        <w:t xml:space="preserve"> </w:t>
      </w:r>
    </w:p>
    <w:p w14:paraId="3063E897" w14:textId="4CBCB3E4" w:rsidR="003C7879" w:rsidRPr="00E544F9" w:rsidRDefault="00F4252A" w:rsidP="003C7879">
      <w:pPr>
        <w:rPr>
          <w:rFonts w:ascii="Cambria" w:hAnsi="Cambria" w:cs="Times New Roman"/>
          <w:sz w:val="24"/>
          <w:szCs w:val="24"/>
        </w:rPr>
      </w:pPr>
      <w:r>
        <w:rPr>
          <w:rFonts w:ascii="Cambria" w:hAnsi="Cambria" w:cs="Times New Roman"/>
          <w:sz w:val="24"/>
          <w:szCs w:val="24"/>
        </w:rPr>
        <w:t>Z</w:t>
      </w:r>
      <w:r w:rsidR="003C7879" w:rsidRPr="00E544F9">
        <w:rPr>
          <w:rFonts w:ascii="Cambria" w:hAnsi="Cambria" w:cs="Times New Roman"/>
          <w:sz w:val="24"/>
          <w:szCs w:val="24"/>
        </w:rPr>
        <w:t>awarta</w:t>
      </w:r>
      <w:r>
        <w:rPr>
          <w:rFonts w:ascii="Cambria" w:hAnsi="Cambria" w:cs="Times New Roman"/>
          <w:sz w:val="24"/>
          <w:szCs w:val="24"/>
        </w:rPr>
        <w:t xml:space="preserve"> w dniu </w:t>
      </w:r>
      <w:r w:rsidR="00E403DA">
        <w:rPr>
          <w:rFonts w:ascii="Cambria" w:hAnsi="Cambria" w:cs="Times New Roman"/>
          <w:sz w:val="24"/>
          <w:szCs w:val="24"/>
        </w:rPr>
        <w:t>………………….</w:t>
      </w:r>
      <w:r>
        <w:rPr>
          <w:rFonts w:ascii="Cambria" w:hAnsi="Cambria" w:cs="Times New Roman"/>
          <w:sz w:val="24"/>
          <w:szCs w:val="24"/>
        </w:rPr>
        <w:t>… grudnia 202</w:t>
      </w:r>
      <w:ins w:id="0" w:author="Dell" w:date="2025-11-19T11:04:00Z">
        <w:r w:rsidR="00505B4F">
          <w:rPr>
            <w:rFonts w:ascii="Cambria" w:hAnsi="Cambria" w:cs="Times New Roman"/>
            <w:sz w:val="24"/>
            <w:szCs w:val="24"/>
          </w:rPr>
          <w:t>5</w:t>
        </w:r>
      </w:ins>
      <w:del w:id="1" w:author="Dell" w:date="2025-11-19T11:04:00Z">
        <w:r w:rsidDel="00505B4F">
          <w:rPr>
            <w:rFonts w:ascii="Cambria" w:hAnsi="Cambria" w:cs="Times New Roman"/>
            <w:sz w:val="24"/>
            <w:szCs w:val="24"/>
          </w:rPr>
          <w:delText>4</w:delText>
        </w:r>
      </w:del>
      <w:r>
        <w:rPr>
          <w:rFonts w:ascii="Cambria" w:hAnsi="Cambria" w:cs="Times New Roman"/>
          <w:sz w:val="24"/>
          <w:szCs w:val="24"/>
        </w:rPr>
        <w:t>r. w Krośnie,</w:t>
      </w:r>
      <w:r w:rsidR="003C7879" w:rsidRPr="00E544F9">
        <w:rPr>
          <w:rFonts w:ascii="Cambria" w:hAnsi="Cambria" w:cs="Times New Roman"/>
          <w:sz w:val="24"/>
          <w:szCs w:val="24"/>
        </w:rPr>
        <w:t xml:space="preserve"> pomiędzy:</w:t>
      </w:r>
    </w:p>
    <w:p w14:paraId="03DEC5B2" w14:textId="77777777" w:rsidR="003C7879" w:rsidRPr="00E4150C" w:rsidRDefault="003C7879" w:rsidP="003C7879">
      <w:pPr>
        <w:tabs>
          <w:tab w:val="left" w:pos="360"/>
          <w:tab w:val="left" w:pos="720"/>
        </w:tabs>
        <w:spacing w:line="240" w:lineRule="atLeast"/>
        <w:jc w:val="both"/>
        <w:rPr>
          <w:rFonts w:ascii="Cambria" w:hAnsi="Cambria" w:cs="Times New Roman"/>
          <w:sz w:val="24"/>
          <w:szCs w:val="24"/>
        </w:rPr>
      </w:pPr>
    </w:p>
    <w:p w14:paraId="138CB34B" w14:textId="29C1069D" w:rsidR="00F4252A" w:rsidRPr="00E46733" w:rsidRDefault="00F4252A" w:rsidP="00E75AD2">
      <w:pPr>
        <w:spacing w:line="360" w:lineRule="auto"/>
        <w:jc w:val="both"/>
        <w:rPr>
          <w:rFonts w:ascii="Cambria" w:hAnsi="Cambria"/>
          <w:color w:val="FF0000"/>
          <w:sz w:val="24"/>
          <w:szCs w:val="24"/>
        </w:rPr>
      </w:pPr>
      <w:r w:rsidRPr="00F4252A">
        <w:rPr>
          <w:rFonts w:ascii="Cambria" w:hAnsi="Cambria"/>
          <w:sz w:val="24"/>
          <w:szCs w:val="24"/>
        </w:rPr>
        <w:t xml:space="preserve">Gminą Miasto Krosno, 38-400 Krosno, ul. Lwowska 28a, NIP: 684-00-13-798, reprezentowaną przez Panią </w:t>
      </w:r>
      <w:r w:rsidR="00ED1FDA">
        <w:rPr>
          <w:rFonts w:ascii="Cambria" w:hAnsi="Cambria"/>
          <w:sz w:val="24"/>
          <w:szCs w:val="24"/>
        </w:rPr>
        <w:t>Elżbietą Wilk</w:t>
      </w:r>
      <w:r w:rsidRPr="00F4252A">
        <w:rPr>
          <w:rFonts w:ascii="Cambria" w:hAnsi="Cambria"/>
          <w:sz w:val="24"/>
          <w:szCs w:val="24"/>
        </w:rPr>
        <w:t xml:space="preserve"> Dyrektora Miejskiego Zespołu Szkół Nr </w:t>
      </w:r>
      <w:r w:rsidR="00ED1FDA">
        <w:rPr>
          <w:rFonts w:ascii="Cambria" w:hAnsi="Cambria"/>
          <w:sz w:val="24"/>
          <w:szCs w:val="24"/>
        </w:rPr>
        <w:t>7</w:t>
      </w:r>
      <w:r w:rsidR="00ED1FDA" w:rsidRPr="00F4252A">
        <w:rPr>
          <w:rFonts w:ascii="Cambria" w:hAnsi="Cambria"/>
          <w:sz w:val="24"/>
          <w:szCs w:val="24"/>
        </w:rPr>
        <w:t xml:space="preserve"> </w:t>
      </w:r>
      <w:r w:rsidRPr="00F4252A">
        <w:rPr>
          <w:rFonts w:ascii="Cambria" w:hAnsi="Cambria"/>
          <w:sz w:val="24"/>
          <w:szCs w:val="24"/>
        </w:rPr>
        <w:t xml:space="preserve">w Krośnie, ul. </w:t>
      </w:r>
      <w:r w:rsidR="00ED1FDA">
        <w:rPr>
          <w:rFonts w:ascii="Cambria" w:hAnsi="Cambria"/>
          <w:sz w:val="24"/>
          <w:szCs w:val="24"/>
        </w:rPr>
        <w:t>Powstańców Śląskich 3</w:t>
      </w:r>
      <w:r w:rsidRPr="00F4252A">
        <w:rPr>
          <w:rFonts w:ascii="Cambria" w:hAnsi="Cambria"/>
          <w:sz w:val="24"/>
          <w:szCs w:val="24"/>
        </w:rPr>
        <w:t xml:space="preserve">7, </w:t>
      </w:r>
    </w:p>
    <w:p w14:paraId="4D476042" w14:textId="0B4FE83A" w:rsidR="003C7879" w:rsidRPr="00CA10E0" w:rsidRDefault="00E75AD2" w:rsidP="00E75AD2">
      <w:pPr>
        <w:spacing w:line="360" w:lineRule="auto"/>
        <w:jc w:val="both"/>
        <w:rPr>
          <w:rFonts w:ascii="Cambria" w:hAnsi="Cambria"/>
          <w:sz w:val="24"/>
          <w:szCs w:val="24"/>
        </w:rPr>
      </w:pPr>
      <w:r w:rsidRPr="00D17F34">
        <w:rPr>
          <w:rFonts w:ascii="Cambria" w:eastAsia="Courier New" w:hAnsi="Cambria" w:cs="Times New Roman"/>
          <w:b/>
          <w:color w:val="000000"/>
          <w:spacing w:val="-2"/>
          <w:sz w:val="24"/>
          <w:szCs w:val="24"/>
        </w:rPr>
        <w:t>–</w:t>
      </w:r>
      <w:r w:rsidRPr="001D2ABF">
        <w:rPr>
          <w:rFonts w:ascii="Cambria" w:eastAsia="Courier New" w:hAnsi="Cambria" w:cs="Times New Roman"/>
          <w:color w:val="000000"/>
          <w:spacing w:val="-2"/>
          <w:sz w:val="24"/>
          <w:szCs w:val="24"/>
        </w:rPr>
        <w:t xml:space="preserve"> </w:t>
      </w:r>
      <w:r w:rsidR="00D85F76">
        <w:rPr>
          <w:rFonts w:ascii="Cambria" w:hAnsi="Cambria" w:cs="Times New Roman"/>
          <w:sz w:val="24"/>
          <w:szCs w:val="24"/>
        </w:rPr>
        <w:t xml:space="preserve">zwaną </w:t>
      </w:r>
      <w:r w:rsidR="003C7879" w:rsidRPr="00E544F9">
        <w:rPr>
          <w:rFonts w:ascii="Cambria" w:hAnsi="Cambria" w:cs="Times New Roman"/>
          <w:sz w:val="24"/>
          <w:szCs w:val="24"/>
        </w:rPr>
        <w:t xml:space="preserve">dalej </w:t>
      </w:r>
      <w:r w:rsidR="003C7879" w:rsidRPr="00E544F9">
        <w:rPr>
          <w:rFonts w:ascii="Cambria" w:hAnsi="Cambria" w:cs="Times New Roman"/>
          <w:b/>
          <w:sz w:val="24"/>
          <w:szCs w:val="24"/>
        </w:rPr>
        <w:t>"Zamawiającym”,</w:t>
      </w:r>
    </w:p>
    <w:p w14:paraId="4644A130" w14:textId="77777777" w:rsidR="00D85F76" w:rsidRDefault="00D85F76" w:rsidP="00D85F76">
      <w:pPr>
        <w:rPr>
          <w:rFonts w:ascii="Cambria" w:hAnsi="Cambria" w:cs="Times New Roman"/>
          <w:sz w:val="24"/>
          <w:szCs w:val="24"/>
        </w:rPr>
      </w:pPr>
    </w:p>
    <w:p w14:paraId="51E886C7" w14:textId="77777777" w:rsidR="003C7879" w:rsidRPr="00E544F9" w:rsidRDefault="003C7879" w:rsidP="00D85F76">
      <w:pPr>
        <w:rPr>
          <w:rFonts w:ascii="Cambria" w:hAnsi="Cambria" w:cs="Times New Roman"/>
          <w:sz w:val="24"/>
          <w:szCs w:val="24"/>
        </w:rPr>
      </w:pPr>
      <w:r w:rsidRPr="00E544F9">
        <w:rPr>
          <w:rFonts w:ascii="Cambria" w:hAnsi="Cambria" w:cs="Times New Roman"/>
          <w:sz w:val="24"/>
          <w:szCs w:val="24"/>
        </w:rPr>
        <w:t>a</w:t>
      </w:r>
    </w:p>
    <w:p w14:paraId="6087600D" w14:textId="77777777" w:rsidR="003C7879" w:rsidRPr="00E544F9" w:rsidRDefault="003C7879" w:rsidP="003C7879">
      <w:pPr>
        <w:rPr>
          <w:rFonts w:ascii="Cambria" w:hAnsi="Cambria" w:cs="Times New Roman"/>
          <w:sz w:val="24"/>
          <w:szCs w:val="24"/>
        </w:rPr>
      </w:pPr>
    </w:p>
    <w:p w14:paraId="447CB1CF" w14:textId="77777777" w:rsidR="003C7879" w:rsidRPr="00E544F9" w:rsidRDefault="003C7879" w:rsidP="00CA10E0">
      <w:pPr>
        <w:spacing w:line="360" w:lineRule="auto"/>
        <w:rPr>
          <w:rFonts w:ascii="Cambria" w:hAnsi="Cambria" w:cs="Times New Roman"/>
          <w:sz w:val="24"/>
          <w:szCs w:val="24"/>
        </w:rPr>
      </w:pPr>
      <w:r w:rsidRPr="00E544F9">
        <w:rPr>
          <w:rFonts w:ascii="Cambria" w:hAnsi="Cambria" w:cs="Times New Roman"/>
          <w:sz w:val="24"/>
          <w:szCs w:val="24"/>
        </w:rPr>
        <w:t>…………………………………………………………………………… NIP ………………</w:t>
      </w:r>
      <w:r w:rsidR="009D462F" w:rsidRPr="00E544F9">
        <w:rPr>
          <w:rFonts w:ascii="Cambria" w:hAnsi="Cambria" w:cs="Times New Roman"/>
          <w:sz w:val="24"/>
          <w:szCs w:val="24"/>
        </w:rPr>
        <w:t>………</w:t>
      </w:r>
      <w:r w:rsidR="00CA10E0">
        <w:rPr>
          <w:rFonts w:ascii="Cambria" w:hAnsi="Cambria" w:cs="Times New Roman"/>
          <w:sz w:val="24"/>
          <w:szCs w:val="24"/>
        </w:rPr>
        <w:t xml:space="preserve">  REGON ………………….,</w:t>
      </w:r>
      <w:r w:rsidRPr="00E544F9">
        <w:rPr>
          <w:rFonts w:ascii="Cambria" w:hAnsi="Cambria" w:cs="Times New Roman"/>
          <w:sz w:val="24"/>
          <w:szCs w:val="24"/>
        </w:rPr>
        <w:t xml:space="preserve"> reprezentowanym przez :</w:t>
      </w:r>
      <w:r w:rsidR="00CA10E0">
        <w:rPr>
          <w:rFonts w:ascii="Cambria" w:hAnsi="Cambria" w:cs="Times New Roman"/>
          <w:sz w:val="24"/>
          <w:szCs w:val="24"/>
        </w:rPr>
        <w:t xml:space="preserve"> </w:t>
      </w:r>
      <w:r w:rsidRPr="00E544F9">
        <w:rPr>
          <w:rFonts w:ascii="Cambria" w:hAnsi="Cambria" w:cs="Times New Roman"/>
          <w:sz w:val="24"/>
          <w:szCs w:val="24"/>
        </w:rPr>
        <w:t>………………………………</w:t>
      </w:r>
      <w:r w:rsidR="00CA10E0">
        <w:rPr>
          <w:rFonts w:ascii="Cambria" w:hAnsi="Cambria" w:cs="Times New Roman"/>
          <w:sz w:val="24"/>
          <w:szCs w:val="24"/>
        </w:rPr>
        <w:t>…………………………………………………………………….,</w:t>
      </w:r>
    </w:p>
    <w:p w14:paraId="7EBE18EE" w14:textId="77777777" w:rsidR="003C7879" w:rsidRPr="00E544F9" w:rsidRDefault="003C7879" w:rsidP="003C7879">
      <w:pPr>
        <w:rPr>
          <w:rFonts w:ascii="Cambria" w:hAnsi="Cambria" w:cs="Times New Roman"/>
          <w:sz w:val="24"/>
          <w:szCs w:val="24"/>
        </w:rPr>
      </w:pPr>
    </w:p>
    <w:p w14:paraId="5DCF4E48" w14:textId="77777777" w:rsidR="003C7879" w:rsidRPr="00E544F9" w:rsidRDefault="003C7879" w:rsidP="003C7879">
      <w:pPr>
        <w:rPr>
          <w:rFonts w:ascii="Cambria" w:hAnsi="Cambria" w:cs="Times New Roman"/>
          <w:sz w:val="24"/>
          <w:szCs w:val="24"/>
        </w:rPr>
      </w:pPr>
      <w:r w:rsidRPr="00E544F9">
        <w:rPr>
          <w:rFonts w:ascii="Cambria" w:hAnsi="Cambria" w:cs="Times New Roman"/>
          <w:sz w:val="24"/>
          <w:szCs w:val="24"/>
        </w:rPr>
        <w:t xml:space="preserve">zwanym dalej </w:t>
      </w:r>
      <w:r w:rsidRPr="00E544F9">
        <w:rPr>
          <w:rFonts w:ascii="Cambria" w:hAnsi="Cambria" w:cs="Times New Roman"/>
          <w:b/>
          <w:sz w:val="24"/>
          <w:szCs w:val="24"/>
        </w:rPr>
        <w:t>„Wykonawcą.”</w:t>
      </w:r>
    </w:p>
    <w:p w14:paraId="74FB08AE" w14:textId="77777777" w:rsidR="003C7879" w:rsidRPr="00E544F9" w:rsidRDefault="003C7879" w:rsidP="008A696E">
      <w:pPr>
        <w:rPr>
          <w:rFonts w:ascii="Cambria" w:hAnsi="Cambria" w:cs="Times New Roman"/>
          <w:b/>
          <w:sz w:val="24"/>
          <w:szCs w:val="24"/>
        </w:rPr>
      </w:pPr>
    </w:p>
    <w:p w14:paraId="5D88E3F6" w14:textId="77777777" w:rsidR="003C7879" w:rsidRPr="00E544F9" w:rsidRDefault="003C7879" w:rsidP="003C7879">
      <w:pPr>
        <w:pStyle w:val="Nagwek2"/>
        <w:jc w:val="center"/>
        <w:rPr>
          <w:rFonts w:ascii="Cambria" w:hAnsi="Cambria" w:cs="Times New Roman"/>
          <w:i/>
          <w:color w:val="auto"/>
          <w:sz w:val="24"/>
          <w:szCs w:val="24"/>
        </w:rPr>
      </w:pPr>
      <w:r w:rsidRPr="00E544F9">
        <w:rPr>
          <w:rFonts w:ascii="Cambria" w:hAnsi="Cambria" w:cs="Times New Roman"/>
          <w:color w:val="auto"/>
          <w:sz w:val="24"/>
          <w:szCs w:val="24"/>
        </w:rPr>
        <w:t>I. PRZEDMIOT UMOWY</w:t>
      </w:r>
    </w:p>
    <w:p w14:paraId="679E2BCE" w14:textId="77777777" w:rsidR="003C7879" w:rsidRPr="00E544F9" w:rsidRDefault="003C7879" w:rsidP="003C7879">
      <w:pPr>
        <w:jc w:val="center"/>
        <w:rPr>
          <w:rFonts w:ascii="Cambria" w:hAnsi="Cambria" w:cs="Times New Roman"/>
          <w:b/>
          <w:sz w:val="24"/>
          <w:szCs w:val="24"/>
        </w:rPr>
      </w:pPr>
    </w:p>
    <w:p w14:paraId="3A037D11" w14:textId="77777777" w:rsidR="003C7879" w:rsidRDefault="003C7879" w:rsidP="003C7879">
      <w:pPr>
        <w:jc w:val="center"/>
        <w:rPr>
          <w:rFonts w:ascii="Cambria" w:hAnsi="Cambria" w:cs="Times New Roman"/>
          <w:b/>
          <w:sz w:val="24"/>
          <w:szCs w:val="24"/>
        </w:rPr>
      </w:pPr>
      <w:r w:rsidRPr="00E544F9">
        <w:rPr>
          <w:rFonts w:ascii="Cambria" w:hAnsi="Cambria" w:cs="Times New Roman"/>
          <w:b/>
          <w:sz w:val="24"/>
          <w:szCs w:val="24"/>
        </w:rPr>
        <w:t>§1</w:t>
      </w:r>
    </w:p>
    <w:p w14:paraId="10CC3FB2" w14:textId="34F3E489" w:rsidR="00E403DA" w:rsidRPr="00DA0985" w:rsidRDefault="00E403DA" w:rsidP="00E403DA">
      <w:pPr>
        <w:pStyle w:val="Akapitzlist"/>
        <w:numPr>
          <w:ilvl w:val="0"/>
          <w:numId w:val="12"/>
        </w:numPr>
        <w:spacing w:line="360" w:lineRule="auto"/>
        <w:jc w:val="both"/>
        <w:rPr>
          <w:rFonts w:ascii="Cambria" w:hAnsi="Cambria" w:cs="Times New Roman"/>
          <w:b/>
          <w:sz w:val="24"/>
          <w:szCs w:val="24"/>
        </w:rPr>
      </w:pPr>
      <w:r>
        <w:rPr>
          <w:rFonts w:ascii="Cambria" w:hAnsi="Cambria" w:cs="Times New Roman"/>
          <w:bCs/>
          <w:sz w:val="24"/>
          <w:szCs w:val="24"/>
        </w:rPr>
        <w:t xml:space="preserve">Przedmiotem umowy jest zapewnienie i świadczenie przez Wykonawcę usług cateringowych na potrzeby wyżywienia uczniów </w:t>
      </w:r>
      <w:r w:rsidRPr="0007308E">
        <w:rPr>
          <w:rFonts w:ascii="Cambria" w:hAnsi="Cambria" w:cs="Cambria"/>
          <w:kern w:val="2"/>
          <w:sz w:val="24"/>
          <w:lang w:bidi="hi-IN"/>
        </w:rPr>
        <w:t>w wieku od 6</w:t>
      </w:r>
      <w:r w:rsidRPr="00E4150C">
        <w:rPr>
          <w:rFonts w:ascii="Cambria" w:hAnsi="Cambria" w:cs="Cambria"/>
          <w:kern w:val="2"/>
          <w:sz w:val="24"/>
          <w:lang w:bidi="hi-IN"/>
        </w:rPr>
        <w:t xml:space="preserve">-15 lat, uczęszczających do Szkoły Podstawowej Nr </w:t>
      </w:r>
      <w:r w:rsidR="00ED1FDA">
        <w:rPr>
          <w:rFonts w:ascii="Cambria" w:hAnsi="Cambria" w:cs="Cambria"/>
          <w:kern w:val="2"/>
          <w:sz w:val="24"/>
          <w:lang w:bidi="hi-IN"/>
        </w:rPr>
        <w:t>4</w:t>
      </w:r>
      <w:r w:rsidRPr="00E4150C">
        <w:rPr>
          <w:rFonts w:ascii="Cambria" w:hAnsi="Cambria" w:cs="Cambria"/>
          <w:kern w:val="2"/>
          <w:sz w:val="24"/>
          <w:lang w:bidi="hi-IN"/>
        </w:rPr>
        <w:t xml:space="preserve"> im. </w:t>
      </w:r>
      <w:r w:rsidR="00ED1FDA">
        <w:rPr>
          <w:rFonts w:ascii="Cambria" w:hAnsi="Cambria" w:cs="Cambria"/>
          <w:kern w:val="2"/>
          <w:sz w:val="24"/>
          <w:lang w:bidi="hi-IN"/>
        </w:rPr>
        <w:t xml:space="preserve">Eugeniusza </w:t>
      </w:r>
      <w:proofErr w:type="spellStart"/>
      <w:r w:rsidR="00ED1FDA">
        <w:rPr>
          <w:rFonts w:ascii="Cambria" w:hAnsi="Cambria" w:cs="Cambria"/>
          <w:kern w:val="2"/>
          <w:sz w:val="24"/>
          <w:lang w:bidi="hi-IN"/>
        </w:rPr>
        <w:t>Kolanki</w:t>
      </w:r>
      <w:proofErr w:type="spellEnd"/>
      <w:r>
        <w:rPr>
          <w:rFonts w:ascii="Cambria" w:hAnsi="Cambria" w:cs="Cambria"/>
          <w:kern w:val="2"/>
          <w:sz w:val="24"/>
          <w:lang w:bidi="hi-IN"/>
        </w:rPr>
        <w:t xml:space="preserve"> w Krośnie, zgodnie ze złożoną przez Wykonawcę ofertą i wszystkimi wymaganiami zawartymi w SWZ z załącznikami.</w:t>
      </w:r>
    </w:p>
    <w:p w14:paraId="08ECE9ED" w14:textId="7C4E88A5" w:rsidR="00E403DA" w:rsidRPr="00E46733" w:rsidRDefault="00E403DA" w:rsidP="00E46733">
      <w:pPr>
        <w:pStyle w:val="Akapitzlist"/>
        <w:numPr>
          <w:ilvl w:val="0"/>
          <w:numId w:val="12"/>
        </w:numPr>
        <w:spacing w:line="360" w:lineRule="auto"/>
        <w:ind w:hanging="357"/>
        <w:jc w:val="both"/>
        <w:rPr>
          <w:rFonts w:ascii="Cambria" w:hAnsi="Cambria" w:cs="Times New Roman"/>
          <w:bCs/>
          <w:sz w:val="24"/>
          <w:szCs w:val="24"/>
        </w:rPr>
      </w:pPr>
      <w:r w:rsidRPr="00E46733">
        <w:rPr>
          <w:rFonts w:ascii="Cambria" w:hAnsi="Cambria" w:cs="Times New Roman"/>
          <w:bCs/>
          <w:sz w:val="24"/>
          <w:szCs w:val="24"/>
        </w:rPr>
        <w:t xml:space="preserve">Wykonawca zapewnia, że posiada </w:t>
      </w:r>
      <w:r w:rsidRPr="00E46733">
        <w:rPr>
          <w:rFonts w:ascii="Cambria" w:hAnsi="Cambria" w:cstheme="minorHAnsi"/>
          <w:bCs/>
          <w:sz w:val="24"/>
          <w:szCs w:val="24"/>
        </w:rPr>
        <w:t xml:space="preserve">zezwolenia lub uprawnienia niezbędne dla należytej  </w:t>
      </w:r>
      <w:r w:rsidRPr="00E46733">
        <w:rPr>
          <w:rFonts w:ascii="Cambria" w:hAnsi="Cambria" w:cstheme="minorHAnsi"/>
          <w:bCs/>
          <w:sz w:val="24"/>
          <w:szCs w:val="24"/>
        </w:rPr>
        <w:br/>
        <w:t xml:space="preserve">i terminowej realizacji </w:t>
      </w:r>
      <w:r>
        <w:rPr>
          <w:rFonts w:ascii="Cambria" w:hAnsi="Cambria" w:cstheme="minorHAnsi"/>
          <w:bCs/>
          <w:sz w:val="24"/>
          <w:szCs w:val="24"/>
        </w:rPr>
        <w:t>u</w:t>
      </w:r>
      <w:r w:rsidRPr="00E46733">
        <w:rPr>
          <w:rFonts w:ascii="Cambria" w:hAnsi="Cambria" w:cstheme="minorHAnsi"/>
          <w:bCs/>
          <w:sz w:val="24"/>
          <w:szCs w:val="24"/>
        </w:rPr>
        <w:t xml:space="preserve">mowy zgodnie z przepisami prawa, jak również, że dysponuje odpowiednim potencjałem i zapleczem organizacyjnym, technicznym oraz kadrowym, posiadającym wymagane prawem orzeczenia lekarskie, pozwalającym na należytą oraz terminową realizację </w:t>
      </w:r>
      <w:r w:rsidRPr="008C0F96">
        <w:rPr>
          <w:rFonts w:ascii="Cambria" w:hAnsi="Cambria" w:cstheme="minorHAnsi"/>
          <w:bCs/>
          <w:sz w:val="24"/>
          <w:szCs w:val="24"/>
        </w:rPr>
        <w:t>u</w:t>
      </w:r>
      <w:r w:rsidRPr="00E46733">
        <w:rPr>
          <w:rFonts w:ascii="Cambria" w:hAnsi="Cambria" w:cstheme="minorHAnsi"/>
          <w:bCs/>
          <w:sz w:val="24"/>
          <w:szCs w:val="24"/>
        </w:rPr>
        <w:t>mowy.</w:t>
      </w:r>
    </w:p>
    <w:p w14:paraId="32E1B8FD" w14:textId="0B44E30A" w:rsidR="00BD1B36" w:rsidRPr="008C0F96" w:rsidRDefault="0007308E" w:rsidP="00E46733">
      <w:pPr>
        <w:pStyle w:val="Akapitzlist"/>
        <w:numPr>
          <w:ilvl w:val="0"/>
          <w:numId w:val="12"/>
        </w:numPr>
        <w:spacing w:line="360" w:lineRule="auto"/>
        <w:ind w:hanging="357"/>
        <w:jc w:val="both"/>
        <w:rPr>
          <w:rFonts w:ascii="Cambria" w:hAnsi="Cambria" w:cs="Times New Roman"/>
          <w:b/>
          <w:sz w:val="24"/>
          <w:szCs w:val="24"/>
        </w:rPr>
      </w:pPr>
      <w:r w:rsidRPr="008C0F96">
        <w:rPr>
          <w:rFonts w:ascii="Cambria" w:hAnsi="Cambria" w:cs="Cambria"/>
          <w:kern w:val="2"/>
          <w:sz w:val="24"/>
          <w:szCs w:val="24"/>
          <w:lang w:bidi="hi-IN"/>
        </w:rPr>
        <w:t>Zamawiający zleca a Wykonawca zobowiązuje się do przygotowania i dostawy dwudaniowego posiłku</w:t>
      </w:r>
      <w:r w:rsidR="00F4252A" w:rsidRPr="008C0F96">
        <w:rPr>
          <w:rFonts w:ascii="Cambria" w:hAnsi="Cambria" w:cs="Cambria"/>
          <w:kern w:val="2"/>
          <w:sz w:val="24"/>
          <w:szCs w:val="24"/>
          <w:lang w:bidi="hi-IN"/>
        </w:rPr>
        <w:t xml:space="preserve"> abonamentowego</w:t>
      </w:r>
      <w:r w:rsidRPr="008C0F96">
        <w:rPr>
          <w:rFonts w:ascii="Cambria" w:hAnsi="Cambria" w:cs="Cambria"/>
          <w:kern w:val="2"/>
          <w:sz w:val="24"/>
          <w:szCs w:val="24"/>
          <w:lang w:bidi="hi-IN"/>
        </w:rPr>
        <w:t xml:space="preserve"> – obiadu</w:t>
      </w:r>
      <w:r w:rsidR="00F4252A" w:rsidRPr="008C0F96">
        <w:rPr>
          <w:rFonts w:ascii="Cambria" w:hAnsi="Cambria" w:cs="Cambria"/>
          <w:kern w:val="2"/>
          <w:sz w:val="24"/>
          <w:szCs w:val="24"/>
          <w:lang w:bidi="hi-IN"/>
        </w:rPr>
        <w:t>,</w:t>
      </w:r>
      <w:r w:rsidRPr="008C0F96">
        <w:rPr>
          <w:rFonts w:ascii="Cambria" w:hAnsi="Cambria" w:cs="Cambria"/>
          <w:kern w:val="2"/>
          <w:sz w:val="24"/>
          <w:szCs w:val="24"/>
          <w:lang w:bidi="hi-IN"/>
        </w:rPr>
        <w:t xml:space="preserve"> </w:t>
      </w:r>
      <w:r w:rsidRPr="008C0F96">
        <w:rPr>
          <w:rFonts w:ascii="Cambria" w:eastAsia="NSimSun" w:hAnsi="Cambria" w:cs="Mangal"/>
          <w:kern w:val="2"/>
          <w:sz w:val="24"/>
          <w:szCs w:val="24"/>
          <w:lang w:bidi="hi-IN"/>
        </w:rPr>
        <w:t>w skład którego wchodzi zupa 300 ml, drugie danie oraz kompot 2</w:t>
      </w:r>
      <w:r w:rsidR="00F4252A" w:rsidRPr="008C0F96">
        <w:rPr>
          <w:rFonts w:ascii="Cambria" w:eastAsia="NSimSun" w:hAnsi="Cambria" w:cs="Mangal"/>
          <w:kern w:val="2"/>
          <w:sz w:val="24"/>
          <w:szCs w:val="24"/>
          <w:lang w:bidi="hi-IN"/>
        </w:rPr>
        <w:t>50</w:t>
      </w:r>
      <w:r w:rsidRPr="008C0F96">
        <w:rPr>
          <w:rFonts w:ascii="Cambria" w:eastAsia="NSimSun" w:hAnsi="Cambria" w:cs="Mangal"/>
          <w:kern w:val="2"/>
          <w:sz w:val="24"/>
          <w:szCs w:val="24"/>
          <w:lang w:bidi="hi-IN"/>
        </w:rPr>
        <w:t xml:space="preserve"> ml, </w:t>
      </w:r>
      <w:r w:rsidRPr="008C0F96">
        <w:rPr>
          <w:rFonts w:ascii="Cambria" w:hAnsi="Cambria" w:cs="Cambria"/>
          <w:kern w:val="2"/>
          <w:sz w:val="24"/>
          <w:szCs w:val="24"/>
          <w:lang w:bidi="hi-IN"/>
        </w:rPr>
        <w:t>dla</w:t>
      </w:r>
      <w:r w:rsidRPr="008C0F96">
        <w:rPr>
          <w:rFonts w:ascii="Cambria" w:hAnsi="Cambria" w:cs="Cambria"/>
          <w:i/>
          <w:kern w:val="2"/>
          <w:sz w:val="24"/>
          <w:szCs w:val="24"/>
          <w:lang w:bidi="hi-IN"/>
        </w:rPr>
        <w:t xml:space="preserve"> </w:t>
      </w:r>
      <w:r w:rsidRPr="008C0F96">
        <w:rPr>
          <w:rFonts w:ascii="Cambria" w:hAnsi="Cambria" w:cs="Cambria"/>
          <w:kern w:val="2"/>
          <w:sz w:val="24"/>
          <w:szCs w:val="24"/>
          <w:lang w:bidi="hi-IN"/>
        </w:rPr>
        <w:t xml:space="preserve">uczniów w wieku od 6-15 lat, uczęszczających do Szkoły Podstawowej Nr </w:t>
      </w:r>
      <w:r w:rsidR="00ED1FDA">
        <w:rPr>
          <w:rFonts w:ascii="Cambria" w:hAnsi="Cambria" w:cs="Cambria"/>
          <w:kern w:val="2"/>
          <w:sz w:val="24"/>
          <w:szCs w:val="24"/>
          <w:lang w:bidi="hi-IN"/>
        </w:rPr>
        <w:t>7</w:t>
      </w:r>
      <w:r w:rsidR="00ED1FDA" w:rsidRPr="008C0F96">
        <w:rPr>
          <w:rFonts w:ascii="Cambria" w:hAnsi="Cambria" w:cs="Cambria"/>
          <w:kern w:val="2"/>
          <w:sz w:val="24"/>
          <w:szCs w:val="24"/>
          <w:lang w:bidi="hi-IN"/>
        </w:rPr>
        <w:t xml:space="preserve"> </w:t>
      </w:r>
      <w:r w:rsidRPr="008C0F96">
        <w:rPr>
          <w:rFonts w:ascii="Cambria" w:hAnsi="Cambria" w:cs="Cambria"/>
          <w:kern w:val="2"/>
          <w:sz w:val="24"/>
          <w:szCs w:val="24"/>
          <w:lang w:bidi="hi-IN"/>
        </w:rPr>
        <w:t xml:space="preserve">im. </w:t>
      </w:r>
      <w:r w:rsidR="00ED1FDA">
        <w:rPr>
          <w:rFonts w:ascii="Cambria" w:hAnsi="Cambria" w:cs="Cambria"/>
          <w:kern w:val="2"/>
          <w:sz w:val="24"/>
          <w:szCs w:val="24"/>
          <w:lang w:bidi="hi-IN"/>
        </w:rPr>
        <w:t xml:space="preserve">Eugeniusza </w:t>
      </w:r>
      <w:proofErr w:type="spellStart"/>
      <w:r w:rsidR="00ED1FDA">
        <w:rPr>
          <w:rFonts w:ascii="Cambria" w:hAnsi="Cambria" w:cs="Cambria"/>
          <w:kern w:val="2"/>
          <w:sz w:val="24"/>
          <w:szCs w:val="24"/>
          <w:lang w:bidi="hi-IN"/>
        </w:rPr>
        <w:t>Kolanki</w:t>
      </w:r>
      <w:proofErr w:type="spellEnd"/>
      <w:r w:rsidR="00F4252A" w:rsidRPr="008C0F96">
        <w:rPr>
          <w:rFonts w:ascii="Cambria" w:hAnsi="Cambria" w:cs="Cambria"/>
          <w:kern w:val="2"/>
          <w:sz w:val="24"/>
          <w:szCs w:val="24"/>
          <w:lang w:bidi="hi-IN"/>
        </w:rPr>
        <w:t xml:space="preserve"> w Krośnie</w:t>
      </w:r>
      <w:r w:rsidRPr="008C0F96">
        <w:rPr>
          <w:rFonts w:ascii="Cambria" w:hAnsi="Cambria" w:cs="Cambria"/>
          <w:kern w:val="2"/>
          <w:sz w:val="24"/>
          <w:szCs w:val="24"/>
          <w:lang w:bidi="hi-IN"/>
        </w:rPr>
        <w:t xml:space="preserve">. </w:t>
      </w:r>
    </w:p>
    <w:p w14:paraId="67FDD2DF" w14:textId="251E40F5" w:rsidR="00E403DA" w:rsidRPr="008C0F96" w:rsidRDefault="00E403DA" w:rsidP="00E46733">
      <w:pPr>
        <w:widowControl/>
        <w:numPr>
          <w:ilvl w:val="0"/>
          <w:numId w:val="12"/>
        </w:numPr>
        <w:suppressAutoHyphens/>
        <w:autoSpaceDE/>
        <w:autoSpaceDN/>
        <w:adjustRightInd/>
        <w:spacing w:line="360" w:lineRule="auto"/>
        <w:ind w:hanging="357"/>
        <w:jc w:val="both"/>
        <w:rPr>
          <w:rFonts w:ascii="Cambria" w:eastAsia="NSimSun" w:hAnsi="Cambria" w:cs="Mangal"/>
          <w:kern w:val="2"/>
          <w:sz w:val="24"/>
          <w:szCs w:val="24"/>
          <w:lang w:bidi="hi-IN"/>
        </w:rPr>
      </w:pPr>
      <w:r w:rsidRPr="008C0F96">
        <w:rPr>
          <w:rFonts w:ascii="Cambria" w:eastAsia="NSimSun" w:hAnsi="Cambria" w:cs="Mangal"/>
          <w:kern w:val="2"/>
          <w:sz w:val="24"/>
          <w:szCs w:val="24"/>
          <w:lang w:bidi="hi-IN"/>
        </w:rPr>
        <w:t>Do obowiązków Wykonawcy należy w szczególności:</w:t>
      </w:r>
    </w:p>
    <w:p w14:paraId="71284ABD" w14:textId="15A642CA" w:rsidR="00E403DA" w:rsidRPr="008C0F96" w:rsidRDefault="008C0F96" w:rsidP="00E46733">
      <w:pPr>
        <w:pStyle w:val="Akapitzlist"/>
        <w:widowControl/>
        <w:numPr>
          <w:ilvl w:val="0"/>
          <w:numId w:val="26"/>
        </w:numPr>
        <w:suppressAutoHyphens/>
        <w:autoSpaceDE/>
        <w:autoSpaceDN/>
        <w:adjustRightInd/>
        <w:spacing w:line="360" w:lineRule="auto"/>
        <w:ind w:hanging="357"/>
        <w:jc w:val="both"/>
        <w:rPr>
          <w:rFonts w:ascii="Cambria" w:eastAsia="NSimSun" w:hAnsi="Cambria" w:cs="Mangal"/>
          <w:kern w:val="2"/>
          <w:sz w:val="24"/>
          <w:szCs w:val="24"/>
          <w:lang w:bidi="hi-IN"/>
        </w:rPr>
      </w:pPr>
      <w:r w:rsidRPr="008C0F96">
        <w:rPr>
          <w:rFonts w:ascii="Cambria" w:eastAsia="NSimSun" w:hAnsi="Cambria" w:cs="Mangal"/>
          <w:kern w:val="2"/>
          <w:sz w:val="24"/>
          <w:szCs w:val="24"/>
          <w:lang w:bidi="hi-IN"/>
        </w:rPr>
        <w:t>współpraca z Zamawiającym,</w:t>
      </w:r>
    </w:p>
    <w:p w14:paraId="3227C116" w14:textId="3FE7E1ED" w:rsidR="008C0F96" w:rsidRPr="008C0F96" w:rsidRDefault="008C0F96" w:rsidP="00E46733">
      <w:pPr>
        <w:pStyle w:val="Akapitzlist"/>
        <w:widowControl/>
        <w:numPr>
          <w:ilvl w:val="0"/>
          <w:numId w:val="26"/>
        </w:numPr>
        <w:suppressAutoHyphens/>
        <w:autoSpaceDE/>
        <w:autoSpaceDN/>
        <w:adjustRightInd/>
        <w:spacing w:line="360" w:lineRule="auto"/>
        <w:ind w:hanging="357"/>
        <w:jc w:val="both"/>
        <w:rPr>
          <w:rFonts w:ascii="Cambria" w:eastAsia="NSimSun" w:hAnsi="Cambria" w:cs="Mangal"/>
          <w:kern w:val="2"/>
          <w:sz w:val="24"/>
          <w:szCs w:val="24"/>
          <w:lang w:bidi="hi-IN"/>
        </w:rPr>
      </w:pPr>
      <w:r w:rsidRPr="008C0F96">
        <w:rPr>
          <w:rFonts w:ascii="Cambria" w:eastAsia="NSimSun" w:hAnsi="Cambria" w:cs="Mangal"/>
          <w:kern w:val="2"/>
          <w:sz w:val="24"/>
          <w:szCs w:val="24"/>
          <w:lang w:bidi="hi-IN"/>
        </w:rPr>
        <w:lastRenderedPageBreak/>
        <w:t xml:space="preserve">zapewnienie niezbędnego sprzętu, naczyń, sztućców, transportu. </w:t>
      </w:r>
    </w:p>
    <w:p w14:paraId="68074B22" w14:textId="0D28A208" w:rsidR="008C0F96" w:rsidRPr="00E46733" w:rsidRDefault="008C0F96" w:rsidP="00E46733">
      <w:pPr>
        <w:pStyle w:val="Akapitzlist"/>
        <w:widowControl/>
        <w:numPr>
          <w:ilvl w:val="0"/>
          <w:numId w:val="26"/>
        </w:numPr>
        <w:suppressAutoHyphens/>
        <w:autoSpaceDE/>
        <w:autoSpaceDN/>
        <w:adjustRightInd/>
        <w:spacing w:line="360" w:lineRule="auto"/>
        <w:ind w:hanging="357"/>
        <w:jc w:val="both"/>
        <w:rPr>
          <w:rFonts w:ascii="Cambria" w:eastAsia="NSimSun" w:hAnsi="Cambria" w:cs="Mangal"/>
          <w:kern w:val="2"/>
          <w:sz w:val="24"/>
          <w:szCs w:val="24"/>
          <w:lang w:bidi="hi-IN"/>
        </w:rPr>
      </w:pPr>
      <w:r w:rsidRPr="008C0F96">
        <w:rPr>
          <w:rFonts w:ascii="Cambria" w:eastAsia="NSimSun" w:hAnsi="Cambria" w:cs="Mangal"/>
          <w:kern w:val="2"/>
          <w:sz w:val="24"/>
          <w:szCs w:val="24"/>
          <w:lang w:bidi="hi-IN"/>
        </w:rPr>
        <w:t xml:space="preserve">należytego i terminowego </w:t>
      </w:r>
      <w:r w:rsidRPr="00E46733">
        <w:rPr>
          <w:rFonts w:ascii="Cambria" w:hAnsi="Cambria"/>
          <w:sz w:val="24"/>
          <w:szCs w:val="24"/>
        </w:rPr>
        <w:t>dostarczenia zamówionych posiłków i zapewnienia obsługi.</w:t>
      </w:r>
    </w:p>
    <w:p w14:paraId="086C725B" w14:textId="18689777" w:rsidR="008C0F96" w:rsidRPr="00E46733" w:rsidRDefault="008C0F96" w:rsidP="00E46733">
      <w:pPr>
        <w:pStyle w:val="Akapitzlist"/>
        <w:widowControl/>
        <w:numPr>
          <w:ilvl w:val="0"/>
          <w:numId w:val="26"/>
        </w:numPr>
        <w:spacing w:line="360" w:lineRule="auto"/>
        <w:ind w:hanging="357"/>
        <w:contextualSpacing w:val="0"/>
        <w:jc w:val="both"/>
        <w:rPr>
          <w:rFonts w:ascii="Cambria" w:hAnsi="Cambria"/>
          <w:sz w:val="24"/>
          <w:szCs w:val="24"/>
        </w:rPr>
      </w:pPr>
      <w:r w:rsidRPr="00E46733">
        <w:rPr>
          <w:rFonts w:ascii="Cambria" w:hAnsi="Cambria"/>
          <w:sz w:val="24"/>
          <w:szCs w:val="24"/>
        </w:rPr>
        <w:t>zapewnieni</w:t>
      </w:r>
      <w:r>
        <w:rPr>
          <w:rFonts w:ascii="Cambria" w:hAnsi="Cambria"/>
          <w:sz w:val="24"/>
          <w:szCs w:val="24"/>
        </w:rPr>
        <w:t>e</w:t>
      </w:r>
      <w:r w:rsidRPr="00E46733">
        <w:rPr>
          <w:rFonts w:ascii="Cambria" w:hAnsi="Cambria"/>
          <w:sz w:val="24"/>
          <w:szCs w:val="24"/>
        </w:rPr>
        <w:t xml:space="preserve"> transportu żywności w odpowiednich pojemnikach, odpowiednio przystosowanych, zgodnie z obowiązującym prawem, środkiem transportu przystosowanym do przewozu żywności.</w:t>
      </w:r>
    </w:p>
    <w:p w14:paraId="7B98C6C1" w14:textId="2E2CFB10" w:rsidR="008C0F96" w:rsidRPr="00E46733" w:rsidRDefault="008C0F96" w:rsidP="00E46733">
      <w:pPr>
        <w:pStyle w:val="Akapitzlist"/>
        <w:widowControl/>
        <w:numPr>
          <w:ilvl w:val="0"/>
          <w:numId w:val="26"/>
        </w:numPr>
        <w:spacing w:line="360" w:lineRule="auto"/>
        <w:ind w:hanging="357"/>
        <w:contextualSpacing w:val="0"/>
        <w:jc w:val="both"/>
        <w:rPr>
          <w:rFonts w:ascii="Cambria" w:hAnsi="Cambria"/>
          <w:sz w:val="24"/>
          <w:szCs w:val="24"/>
        </w:rPr>
      </w:pPr>
      <w:r w:rsidRPr="00E46733">
        <w:rPr>
          <w:rFonts w:ascii="Cambria" w:hAnsi="Cambria"/>
          <w:sz w:val="24"/>
          <w:szCs w:val="24"/>
        </w:rPr>
        <w:t>zapewnieni</w:t>
      </w:r>
      <w:r>
        <w:rPr>
          <w:rFonts w:ascii="Cambria" w:hAnsi="Cambria"/>
          <w:sz w:val="24"/>
          <w:szCs w:val="24"/>
        </w:rPr>
        <w:t>e</w:t>
      </w:r>
      <w:r w:rsidRPr="00E46733">
        <w:rPr>
          <w:rFonts w:ascii="Cambria" w:hAnsi="Cambria"/>
          <w:sz w:val="24"/>
          <w:szCs w:val="24"/>
        </w:rPr>
        <w:t xml:space="preserve"> sprzątnięcia, usunięcia, wywozu i utylizacji odpadów, </w:t>
      </w:r>
      <w:r w:rsidRPr="00E46733">
        <w:rPr>
          <w:rFonts w:ascii="Cambria" w:hAnsi="Cambria" w:cstheme="minorHAnsi"/>
          <w:sz w:val="24"/>
          <w:szCs w:val="24"/>
        </w:rPr>
        <w:t xml:space="preserve">zgodnie </w:t>
      </w:r>
      <w:r w:rsidRPr="008C0F96">
        <w:rPr>
          <w:rFonts w:ascii="Cambria" w:hAnsi="Cambria" w:cstheme="minorHAnsi"/>
          <w:sz w:val="24"/>
          <w:szCs w:val="24"/>
        </w:rPr>
        <w:br/>
      </w:r>
      <w:r w:rsidRPr="00E46733">
        <w:rPr>
          <w:rFonts w:ascii="Cambria" w:hAnsi="Cambria" w:cstheme="minorHAnsi"/>
          <w:sz w:val="24"/>
          <w:szCs w:val="24"/>
        </w:rPr>
        <w:t>z obowiązującymi przepisami prawa, w szczególności ustawą o odpadach (zgodnie z art.3 ust. 1 pkt 32 ustawy o odpadach, Wykonawca lub podwykonawca jest wytwórcą odpadów powstałych podczas realizacji świadczeń objętych Umową i to na nim spoczywa obowiązek ich utylizacji).</w:t>
      </w:r>
    </w:p>
    <w:p w14:paraId="1C9653AA" w14:textId="7A8FE572" w:rsidR="008C0F96" w:rsidRPr="00E46733" w:rsidRDefault="008C0F96" w:rsidP="00E46733">
      <w:pPr>
        <w:pStyle w:val="Akapitzlist"/>
        <w:widowControl/>
        <w:numPr>
          <w:ilvl w:val="0"/>
          <w:numId w:val="26"/>
        </w:numPr>
        <w:spacing w:line="360" w:lineRule="auto"/>
        <w:ind w:hanging="357"/>
        <w:contextualSpacing w:val="0"/>
        <w:jc w:val="both"/>
        <w:rPr>
          <w:rFonts w:ascii="Cambria" w:hAnsi="Cambria"/>
          <w:sz w:val="24"/>
          <w:szCs w:val="24"/>
        </w:rPr>
      </w:pPr>
      <w:r w:rsidRPr="00E46733">
        <w:rPr>
          <w:rFonts w:ascii="Cambria" w:hAnsi="Cambria"/>
          <w:sz w:val="24"/>
          <w:szCs w:val="24"/>
        </w:rPr>
        <w:t>zapewnieni</w:t>
      </w:r>
      <w:r>
        <w:rPr>
          <w:rFonts w:ascii="Cambria" w:hAnsi="Cambria"/>
          <w:sz w:val="24"/>
          <w:szCs w:val="24"/>
        </w:rPr>
        <w:t>e</w:t>
      </w:r>
      <w:r w:rsidRPr="00E46733">
        <w:rPr>
          <w:rFonts w:ascii="Cambria" w:hAnsi="Cambria"/>
          <w:sz w:val="24"/>
          <w:szCs w:val="24"/>
        </w:rPr>
        <w:t xml:space="preserve"> jakości potraw,</w:t>
      </w:r>
      <w:r w:rsidRPr="008C0F96">
        <w:rPr>
          <w:rFonts w:ascii="Cambria" w:hAnsi="Cambria"/>
          <w:sz w:val="24"/>
          <w:szCs w:val="24"/>
        </w:rPr>
        <w:t xml:space="preserve"> na poziomie</w:t>
      </w:r>
      <w:r w:rsidRPr="00E46733">
        <w:rPr>
          <w:rFonts w:ascii="Cambria" w:hAnsi="Cambria"/>
          <w:sz w:val="24"/>
          <w:szCs w:val="24"/>
        </w:rPr>
        <w:t xml:space="preserve"> takim, jak wykazany na etapie oferty w ramach punktowan</w:t>
      </w:r>
      <w:r w:rsidRPr="008C0F96">
        <w:rPr>
          <w:rFonts w:ascii="Cambria" w:hAnsi="Cambria"/>
          <w:sz w:val="24"/>
          <w:szCs w:val="24"/>
        </w:rPr>
        <w:t>ego</w:t>
      </w:r>
      <w:r w:rsidRPr="00E46733">
        <w:rPr>
          <w:rFonts w:ascii="Cambria" w:hAnsi="Cambria"/>
          <w:sz w:val="24"/>
          <w:szCs w:val="24"/>
        </w:rPr>
        <w:t xml:space="preserve"> kryteri</w:t>
      </w:r>
      <w:r w:rsidRPr="008C0F96">
        <w:rPr>
          <w:rFonts w:ascii="Cambria" w:hAnsi="Cambria"/>
          <w:sz w:val="24"/>
          <w:szCs w:val="24"/>
        </w:rPr>
        <w:t>um</w:t>
      </w:r>
      <w:r w:rsidRPr="00E46733">
        <w:rPr>
          <w:rFonts w:ascii="Cambria" w:hAnsi="Cambria"/>
          <w:sz w:val="24"/>
          <w:szCs w:val="24"/>
        </w:rPr>
        <w:t xml:space="preserve">. </w:t>
      </w:r>
      <w:r w:rsidRPr="00E46733">
        <w:rPr>
          <w:rFonts w:ascii="Cambria" w:hAnsi="Cambria" w:cstheme="minorHAnsi"/>
          <w:color w:val="000000"/>
          <w:sz w:val="24"/>
          <w:szCs w:val="24"/>
        </w:rPr>
        <w:t xml:space="preserve">Zamawiający zastrzega sobie prawo do składania reklamacji ilościowych w dniu dostarczania posiłków przez Wykonawcę, a jakościowych niezwłocznie od ujawnienia takich wad. W przypadku zaistnienia okoliczności, </w:t>
      </w:r>
      <w:r w:rsidRPr="008C0F96">
        <w:rPr>
          <w:rFonts w:ascii="Cambria" w:hAnsi="Cambria" w:cstheme="minorHAnsi"/>
          <w:color w:val="000000"/>
          <w:sz w:val="24"/>
          <w:szCs w:val="24"/>
        </w:rPr>
        <w:br/>
      </w:r>
      <w:r w:rsidRPr="00E46733">
        <w:rPr>
          <w:rFonts w:ascii="Cambria" w:hAnsi="Cambria" w:cstheme="minorHAnsi"/>
          <w:color w:val="000000"/>
          <w:sz w:val="24"/>
          <w:szCs w:val="24"/>
        </w:rPr>
        <w:t xml:space="preserve">o których mowa w zdaniu poprzednim, Wykonawca zobowiązuje się do </w:t>
      </w:r>
      <w:r w:rsidRPr="008C0F96">
        <w:rPr>
          <w:rFonts w:ascii="Cambria" w:hAnsi="Cambria" w:cstheme="minorHAnsi"/>
          <w:color w:val="000000"/>
          <w:sz w:val="24"/>
          <w:szCs w:val="24"/>
        </w:rPr>
        <w:t xml:space="preserve">niezwłocznego </w:t>
      </w:r>
      <w:r w:rsidRPr="00E46733">
        <w:rPr>
          <w:rFonts w:ascii="Cambria" w:hAnsi="Cambria" w:cstheme="minorHAnsi"/>
          <w:color w:val="000000"/>
          <w:sz w:val="24"/>
          <w:szCs w:val="24"/>
        </w:rPr>
        <w:t xml:space="preserve">dostarczenia na własny koszt posiłków odpowiednio: w żądanej ilości, pełnowartościowych lub spełniających wymagania określone przez Zamawiającego </w:t>
      </w:r>
      <w:r w:rsidRPr="008C0F96">
        <w:rPr>
          <w:rFonts w:ascii="Cambria" w:hAnsi="Cambria" w:cstheme="minorHAnsi"/>
          <w:color w:val="000000"/>
          <w:sz w:val="24"/>
          <w:szCs w:val="24"/>
        </w:rPr>
        <w:br/>
      </w:r>
      <w:r w:rsidRPr="00E46733">
        <w:rPr>
          <w:rFonts w:ascii="Cambria" w:hAnsi="Cambria" w:cstheme="minorHAnsi"/>
          <w:color w:val="000000"/>
          <w:sz w:val="24"/>
          <w:szCs w:val="24"/>
        </w:rPr>
        <w:t xml:space="preserve">w </w:t>
      </w:r>
      <w:r w:rsidRPr="008C0F96">
        <w:rPr>
          <w:rFonts w:ascii="Cambria" w:hAnsi="Cambria" w:cstheme="minorHAnsi"/>
          <w:color w:val="000000"/>
          <w:sz w:val="24"/>
          <w:szCs w:val="24"/>
        </w:rPr>
        <w:t>o</w:t>
      </w:r>
      <w:r w:rsidRPr="00E46733">
        <w:rPr>
          <w:rFonts w:ascii="Cambria" w:hAnsi="Cambria" w:cstheme="minorHAnsi"/>
          <w:color w:val="000000"/>
          <w:sz w:val="24"/>
          <w:szCs w:val="24"/>
        </w:rPr>
        <w:t>pisie przedmiotu zamówienia oraz wynikające ze złożonej przez Wykonawcę oferty</w:t>
      </w:r>
      <w:r w:rsidRPr="008C0F96">
        <w:rPr>
          <w:rFonts w:ascii="Cambria" w:hAnsi="Cambria" w:cstheme="minorHAnsi"/>
          <w:color w:val="000000"/>
          <w:sz w:val="24"/>
          <w:szCs w:val="24"/>
        </w:rPr>
        <w:t xml:space="preserve">. </w:t>
      </w:r>
    </w:p>
    <w:p w14:paraId="72BF39DF" w14:textId="5C7FA81B" w:rsidR="008C0F96" w:rsidRPr="00E46733" w:rsidRDefault="008C0F96" w:rsidP="00E46733">
      <w:pPr>
        <w:pStyle w:val="Akapitzlist"/>
        <w:widowControl/>
        <w:numPr>
          <w:ilvl w:val="0"/>
          <w:numId w:val="26"/>
        </w:numPr>
        <w:spacing w:line="360" w:lineRule="auto"/>
        <w:ind w:hanging="357"/>
        <w:contextualSpacing w:val="0"/>
        <w:jc w:val="both"/>
        <w:rPr>
          <w:rFonts w:ascii="Cambria" w:hAnsi="Cambria"/>
          <w:sz w:val="24"/>
          <w:szCs w:val="24"/>
        </w:rPr>
      </w:pPr>
      <w:r w:rsidRPr="00E46733">
        <w:rPr>
          <w:rFonts w:ascii="Cambria" w:hAnsi="Cambria"/>
          <w:sz w:val="24"/>
          <w:szCs w:val="24"/>
        </w:rPr>
        <w:t>posiadani</w:t>
      </w:r>
      <w:r>
        <w:rPr>
          <w:rFonts w:ascii="Cambria" w:hAnsi="Cambria"/>
          <w:sz w:val="24"/>
          <w:szCs w:val="24"/>
        </w:rPr>
        <w:t>e</w:t>
      </w:r>
      <w:r w:rsidRPr="00E46733">
        <w:rPr>
          <w:rFonts w:ascii="Cambria" w:hAnsi="Cambria"/>
          <w:sz w:val="24"/>
          <w:szCs w:val="24"/>
        </w:rPr>
        <w:t xml:space="preserve"> i utrzymywani</w:t>
      </w:r>
      <w:r>
        <w:rPr>
          <w:rFonts w:ascii="Cambria" w:hAnsi="Cambria"/>
          <w:sz w:val="24"/>
          <w:szCs w:val="24"/>
        </w:rPr>
        <w:t>e</w:t>
      </w:r>
      <w:r w:rsidRPr="00E46733">
        <w:rPr>
          <w:rFonts w:ascii="Cambria" w:hAnsi="Cambria"/>
          <w:sz w:val="24"/>
          <w:szCs w:val="24"/>
        </w:rPr>
        <w:t xml:space="preserve"> </w:t>
      </w:r>
      <w:r w:rsidRPr="00E46733">
        <w:rPr>
          <w:rFonts w:ascii="Cambria" w:hAnsi="Cambria" w:cstheme="minorHAnsi"/>
          <w:color w:val="0D0D0D" w:themeColor="text1" w:themeTint="F2"/>
          <w:sz w:val="24"/>
          <w:szCs w:val="24"/>
        </w:rPr>
        <w:t xml:space="preserve">w trakcie realizacji Umowy ubezpieczenia odpowiedzialności cywilnej w zakresie prowadzonej działalności na sumę gwarancyjną nie mniejszą </w:t>
      </w:r>
      <w:r w:rsidRPr="00E51BDD">
        <w:rPr>
          <w:rFonts w:ascii="Cambria" w:hAnsi="Cambria" w:cstheme="minorHAnsi"/>
          <w:color w:val="0D0D0D" w:themeColor="text1" w:themeTint="F2"/>
          <w:sz w:val="24"/>
          <w:szCs w:val="24"/>
        </w:rPr>
        <w:t>niż 200.000,00 zł (słownie: dwieście tysięcy złotych),</w:t>
      </w:r>
      <w:r w:rsidRPr="00E46733">
        <w:rPr>
          <w:rFonts w:ascii="Cambria" w:hAnsi="Cambria" w:cstheme="minorHAnsi"/>
          <w:color w:val="0D0D0D" w:themeColor="text1" w:themeTint="F2"/>
          <w:sz w:val="24"/>
          <w:szCs w:val="24"/>
        </w:rPr>
        <w:t xml:space="preserve"> na jedno i wszystkie zdarzenia. Na żądanie Zamawiającego, Wykonawca w terminie 5 dni roboczych przedkłada do wglądu dokument (polisa lub certyfikat) potwierdzający udzielenie </w:t>
      </w:r>
      <w:r w:rsidRPr="008C0F96">
        <w:rPr>
          <w:rFonts w:ascii="Cambria" w:hAnsi="Cambria" w:cstheme="minorHAnsi"/>
          <w:color w:val="0D0D0D" w:themeColor="text1" w:themeTint="F2"/>
          <w:sz w:val="24"/>
          <w:szCs w:val="24"/>
        </w:rPr>
        <w:br/>
      </w:r>
      <w:r w:rsidRPr="00E46733">
        <w:rPr>
          <w:rFonts w:ascii="Cambria" w:hAnsi="Cambria" w:cstheme="minorHAnsi"/>
          <w:color w:val="0D0D0D" w:themeColor="text1" w:themeTint="F2"/>
          <w:sz w:val="24"/>
          <w:szCs w:val="24"/>
        </w:rPr>
        <w:t xml:space="preserve">i aktualność ochrony ubezpieczeniowej. W przypadku niewykonania obowiązku, </w:t>
      </w:r>
      <w:r w:rsidRPr="008C0F96">
        <w:rPr>
          <w:rFonts w:ascii="Cambria" w:hAnsi="Cambria" w:cstheme="minorHAnsi"/>
          <w:color w:val="0D0D0D" w:themeColor="text1" w:themeTint="F2"/>
          <w:sz w:val="24"/>
          <w:szCs w:val="24"/>
        </w:rPr>
        <w:br/>
      </w:r>
      <w:r w:rsidRPr="00E46733">
        <w:rPr>
          <w:rFonts w:ascii="Cambria" w:hAnsi="Cambria" w:cstheme="minorHAnsi"/>
          <w:color w:val="0D0D0D" w:themeColor="text1" w:themeTint="F2"/>
          <w:sz w:val="24"/>
          <w:szCs w:val="24"/>
        </w:rPr>
        <w:t>o którym mowa zdaniach poprzednich, niezależnie od innych uprawnień Zamawiającego wynikających z Umowy, Zamawiający uprawniony będzie do zawarcia, na ryzyko Wykonawcy, z wybranym przez siebie ubezpieczycielem umowy ubezpieczenia do kwoty wskazanej w zdaniu pierwszym i potrącenia kosztów związanych z jej zawarciem z wynagrodzenia należnego Wykonawcy</w:t>
      </w:r>
      <w:bookmarkStart w:id="2" w:name="_Hlk175172209"/>
      <w:r w:rsidRPr="00E46733">
        <w:rPr>
          <w:rFonts w:ascii="Cambria" w:hAnsi="Cambria" w:cstheme="minorHAnsi"/>
          <w:color w:val="0D0D0D" w:themeColor="text1" w:themeTint="F2"/>
          <w:sz w:val="24"/>
          <w:szCs w:val="24"/>
        </w:rPr>
        <w:t>.</w:t>
      </w:r>
      <w:bookmarkEnd w:id="2"/>
    </w:p>
    <w:p w14:paraId="62B9099A" w14:textId="05719B45" w:rsidR="008C0F96" w:rsidRPr="00E46733" w:rsidRDefault="008C0F96" w:rsidP="00E46733">
      <w:pPr>
        <w:pStyle w:val="Akapitzlist"/>
        <w:widowControl/>
        <w:numPr>
          <w:ilvl w:val="0"/>
          <w:numId w:val="26"/>
        </w:numPr>
        <w:spacing w:line="360" w:lineRule="auto"/>
        <w:ind w:hanging="357"/>
        <w:contextualSpacing w:val="0"/>
        <w:jc w:val="both"/>
        <w:rPr>
          <w:rFonts w:ascii="Cambria" w:hAnsi="Cambria"/>
          <w:sz w:val="24"/>
          <w:szCs w:val="24"/>
        </w:rPr>
      </w:pPr>
      <w:r w:rsidRPr="008C0F96">
        <w:rPr>
          <w:rFonts w:ascii="Cambria" w:hAnsi="Cambria" w:cstheme="minorHAnsi"/>
          <w:color w:val="0D0D0D" w:themeColor="text1" w:themeTint="F2"/>
          <w:sz w:val="24"/>
          <w:szCs w:val="24"/>
        </w:rPr>
        <w:t>ponoszeni</w:t>
      </w:r>
      <w:r>
        <w:rPr>
          <w:rFonts w:ascii="Cambria" w:hAnsi="Cambria" w:cstheme="minorHAnsi"/>
          <w:color w:val="0D0D0D" w:themeColor="text1" w:themeTint="F2"/>
          <w:sz w:val="24"/>
          <w:szCs w:val="24"/>
        </w:rPr>
        <w:t>e</w:t>
      </w:r>
      <w:r w:rsidRPr="008C0F96">
        <w:rPr>
          <w:rFonts w:ascii="Cambria" w:hAnsi="Cambria" w:cstheme="minorHAnsi"/>
          <w:color w:val="0D0D0D" w:themeColor="text1" w:themeTint="F2"/>
          <w:sz w:val="24"/>
          <w:szCs w:val="24"/>
        </w:rPr>
        <w:t xml:space="preserve"> </w:t>
      </w:r>
      <w:r w:rsidRPr="00E46733">
        <w:rPr>
          <w:rFonts w:ascii="Cambria" w:hAnsi="Cambria"/>
          <w:sz w:val="24"/>
          <w:szCs w:val="24"/>
        </w:rPr>
        <w:t>pełnej odpowiedzialność za jakość serwowanego posiłku, a także za zgodność świadczonej usługi z obowiązującymi normami zbiorowego żywienia i wymogami sanitarno-epidemiologicznymi.</w:t>
      </w:r>
    </w:p>
    <w:p w14:paraId="6CD5004C" w14:textId="77777777" w:rsidR="008C0F96" w:rsidRPr="00E46733" w:rsidRDefault="008C0F96" w:rsidP="00E46733">
      <w:pPr>
        <w:pStyle w:val="Akapitzlist"/>
        <w:widowControl/>
        <w:suppressAutoHyphens/>
        <w:autoSpaceDE/>
        <w:autoSpaceDN/>
        <w:adjustRightInd/>
        <w:spacing w:line="360" w:lineRule="auto"/>
        <w:jc w:val="both"/>
        <w:rPr>
          <w:rFonts w:ascii="Cambria" w:eastAsia="NSimSun" w:hAnsi="Cambria" w:cs="Mangal"/>
          <w:kern w:val="2"/>
          <w:sz w:val="24"/>
          <w:lang w:bidi="hi-IN"/>
        </w:rPr>
      </w:pPr>
    </w:p>
    <w:p w14:paraId="18828426" w14:textId="7194E68C" w:rsidR="00DA0985" w:rsidRPr="00DA0985" w:rsidRDefault="00BD1B36" w:rsidP="00C736F1">
      <w:pPr>
        <w:widowControl/>
        <w:numPr>
          <w:ilvl w:val="0"/>
          <w:numId w:val="12"/>
        </w:numPr>
        <w:suppressAutoHyphens/>
        <w:autoSpaceDE/>
        <w:autoSpaceDN/>
        <w:adjustRightInd/>
        <w:spacing w:line="360" w:lineRule="auto"/>
        <w:jc w:val="both"/>
        <w:rPr>
          <w:rFonts w:ascii="Cambria" w:eastAsia="NSimSun" w:hAnsi="Cambria" w:cs="Mangal"/>
          <w:kern w:val="2"/>
          <w:sz w:val="24"/>
          <w:lang w:bidi="hi-IN"/>
        </w:rPr>
      </w:pPr>
      <w:r w:rsidRPr="003269E5">
        <w:rPr>
          <w:rFonts w:ascii="Cambria" w:hAnsi="Cambria" w:cs="Cambria"/>
          <w:kern w:val="2"/>
          <w:sz w:val="24"/>
          <w:lang w:bidi="hi-IN"/>
        </w:rPr>
        <w:lastRenderedPageBreak/>
        <w:t xml:space="preserve">Usługa świadczona będzie w okresie od dnia </w:t>
      </w:r>
      <w:r w:rsidRPr="00505B4F">
        <w:rPr>
          <w:rFonts w:ascii="Cambria" w:hAnsi="Cambria" w:cs="Cambria"/>
          <w:kern w:val="2"/>
          <w:sz w:val="24"/>
          <w:highlight w:val="yellow"/>
          <w:lang w:bidi="hi-IN"/>
          <w:rPrChange w:id="3" w:author="Dell" w:date="2025-11-19T11:07:00Z">
            <w:rPr>
              <w:rFonts w:ascii="Cambria" w:hAnsi="Cambria" w:cs="Cambria"/>
              <w:kern w:val="2"/>
              <w:sz w:val="24"/>
              <w:lang w:bidi="hi-IN"/>
            </w:rPr>
          </w:rPrChange>
        </w:rPr>
        <w:t>0</w:t>
      </w:r>
      <w:ins w:id="4" w:author="Dell" w:date="2025-11-19T11:05:00Z">
        <w:r w:rsidR="00505B4F" w:rsidRPr="00505B4F">
          <w:rPr>
            <w:rFonts w:ascii="Cambria" w:hAnsi="Cambria" w:cs="Cambria"/>
            <w:kern w:val="2"/>
            <w:sz w:val="24"/>
            <w:highlight w:val="yellow"/>
            <w:lang w:bidi="hi-IN"/>
            <w:rPrChange w:id="5" w:author="Dell" w:date="2025-11-19T11:07:00Z">
              <w:rPr>
                <w:rFonts w:ascii="Cambria" w:hAnsi="Cambria" w:cs="Cambria"/>
                <w:kern w:val="2"/>
                <w:sz w:val="24"/>
                <w:lang w:bidi="hi-IN"/>
              </w:rPr>
            </w:rPrChange>
          </w:rPr>
          <w:t>7</w:t>
        </w:r>
      </w:ins>
      <w:del w:id="6" w:author="Dell" w:date="2025-11-19T11:05:00Z">
        <w:r w:rsidR="00BB0BA7" w:rsidRPr="00505B4F" w:rsidDel="00505B4F">
          <w:rPr>
            <w:rFonts w:ascii="Cambria" w:hAnsi="Cambria" w:cs="Cambria"/>
            <w:kern w:val="2"/>
            <w:sz w:val="24"/>
            <w:highlight w:val="yellow"/>
            <w:lang w:bidi="hi-IN"/>
            <w:rPrChange w:id="7" w:author="Dell" w:date="2025-11-19T11:07:00Z">
              <w:rPr>
                <w:rFonts w:ascii="Cambria" w:hAnsi="Cambria" w:cs="Cambria"/>
                <w:kern w:val="2"/>
                <w:sz w:val="24"/>
                <w:lang w:bidi="hi-IN"/>
              </w:rPr>
            </w:rPrChange>
          </w:rPr>
          <w:delText>2</w:delText>
        </w:r>
      </w:del>
      <w:r w:rsidRPr="00505B4F">
        <w:rPr>
          <w:rFonts w:ascii="Cambria" w:hAnsi="Cambria" w:cs="Cambria"/>
          <w:kern w:val="2"/>
          <w:sz w:val="24"/>
          <w:highlight w:val="yellow"/>
          <w:lang w:bidi="hi-IN"/>
          <w:rPrChange w:id="8" w:author="Dell" w:date="2025-11-19T11:07:00Z">
            <w:rPr>
              <w:rFonts w:ascii="Cambria" w:hAnsi="Cambria" w:cs="Cambria"/>
              <w:kern w:val="2"/>
              <w:sz w:val="24"/>
              <w:lang w:bidi="hi-IN"/>
            </w:rPr>
          </w:rPrChange>
        </w:rPr>
        <w:t>.0</w:t>
      </w:r>
      <w:r w:rsidR="00BB0BA7" w:rsidRPr="00505B4F">
        <w:rPr>
          <w:rFonts w:ascii="Cambria" w:hAnsi="Cambria" w:cs="Cambria"/>
          <w:kern w:val="2"/>
          <w:sz w:val="24"/>
          <w:highlight w:val="yellow"/>
          <w:lang w:bidi="hi-IN"/>
          <w:rPrChange w:id="9" w:author="Dell" w:date="2025-11-19T11:07:00Z">
            <w:rPr>
              <w:rFonts w:ascii="Cambria" w:hAnsi="Cambria" w:cs="Cambria"/>
              <w:kern w:val="2"/>
              <w:sz w:val="24"/>
              <w:lang w:bidi="hi-IN"/>
            </w:rPr>
          </w:rPrChange>
        </w:rPr>
        <w:t>1</w:t>
      </w:r>
      <w:r w:rsidRPr="00505B4F">
        <w:rPr>
          <w:rFonts w:ascii="Cambria" w:hAnsi="Cambria" w:cs="Cambria"/>
          <w:kern w:val="2"/>
          <w:sz w:val="24"/>
          <w:highlight w:val="yellow"/>
          <w:lang w:bidi="hi-IN"/>
          <w:rPrChange w:id="10" w:author="Dell" w:date="2025-11-19T11:07:00Z">
            <w:rPr>
              <w:rFonts w:ascii="Cambria" w:hAnsi="Cambria" w:cs="Cambria"/>
              <w:kern w:val="2"/>
              <w:sz w:val="24"/>
              <w:lang w:bidi="hi-IN"/>
            </w:rPr>
          </w:rPrChange>
        </w:rPr>
        <w:t>.202</w:t>
      </w:r>
      <w:ins w:id="11" w:author="Dell" w:date="2025-11-19T11:05:00Z">
        <w:r w:rsidR="00505B4F" w:rsidRPr="00505B4F">
          <w:rPr>
            <w:rFonts w:ascii="Cambria" w:hAnsi="Cambria" w:cs="Cambria"/>
            <w:kern w:val="2"/>
            <w:sz w:val="24"/>
            <w:highlight w:val="yellow"/>
            <w:lang w:bidi="hi-IN"/>
            <w:rPrChange w:id="12" w:author="Dell" w:date="2025-11-19T11:07:00Z">
              <w:rPr>
                <w:rFonts w:ascii="Cambria" w:hAnsi="Cambria" w:cs="Cambria"/>
                <w:kern w:val="2"/>
                <w:sz w:val="24"/>
                <w:lang w:bidi="hi-IN"/>
              </w:rPr>
            </w:rPrChange>
          </w:rPr>
          <w:t>6</w:t>
        </w:r>
      </w:ins>
      <w:del w:id="13" w:author="Dell" w:date="2025-11-19T11:05:00Z">
        <w:r w:rsidR="00F4252A" w:rsidRPr="00505B4F" w:rsidDel="00505B4F">
          <w:rPr>
            <w:rFonts w:ascii="Cambria" w:hAnsi="Cambria" w:cs="Cambria"/>
            <w:kern w:val="2"/>
            <w:sz w:val="24"/>
            <w:highlight w:val="yellow"/>
            <w:lang w:bidi="hi-IN"/>
            <w:rPrChange w:id="14" w:author="Dell" w:date="2025-11-19T11:07:00Z">
              <w:rPr>
                <w:rFonts w:ascii="Cambria" w:hAnsi="Cambria" w:cs="Cambria"/>
                <w:kern w:val="2"/>
                <w:sz w:val="24"/>
                <w:lang w:bidi="hi-IN"/>
              </w:rPr>
            </w:rPrChange>
          </w:rPr>
          <w:delText>5</w:delText>
        </w:r>
      </w:del>
      <w:r w:rsidRPr="00505B4F">
        <w:rPr>
          <w:rFonts w:ascii="Cambria" w:hAnsi="Cambria" w:cs="Cambria"/>
          <w:kern w:val="2"/>
          <w:sz w:val="24"/>
          <w:highlight w:val="yellow"/>
          <w:lang w:bidi="hi-IN"/>
          <w:rPrChange w:id="15" w:author="Dell" w:date="2025-11-19T11:07:00Z">
            <w:rPr>
              <w:rFonts w:ascii="Cambria" w:hAnsi="Cambria" w:cs="Cambria"/>
              <w:kern w:val="2"/>
              <w:sz w:val="24"/>
              <w:lang w:bidi="hi-IN"/>
            </w:rPr>
          </w:rPrChange>
        </w:rPr>
        <w:t xml:space="preserve"> r. do dnia </w:t>
      </w:r>
      <w:r w:rsidR="00F4252A" w:rsidRPr="00505B4F">
        <w:rPr>
          <w:rFonts w:ascii="Cambria" w:hAnsi="Cambria" w:cs="Cambria"/>
          <w:kern w:val="2"/>
          <w:sz w:val="24"/>
          <w:highlight w:val="yellow"/>
          <w:lang w:bidi="hi-IN"/>
          <w:rPrChange w:id="16" w:author="Dell" w:date="2025-11-19T11:07:00Z">
            <w:rPr>
              <w:rFonts w:ascii="Cambria" w:hAnsi="Cambria" w:cs="Cambria"/>
              <w:kern w:val="2"/>
              <w:sz w:val="24"/>
              <w:lang w:bidi="hi-IN"/>
            </w:rPr>
          </w:rPrChange>
        </w:rPr>
        <w:t>2</w:t>
      </w:r>
      <w:ins w:id="17" w:author="Dell" w:date="2025-11-19T11:05:00Z">
        <w:r w:rsidR="00505B4F" w:rsidRPr="00505B4F">
          <w:rPr>
            <w:rFonts w:ascii="Cambria" w:hAnsi="Cambria" w:cs="Cambria"/>
            <w:kern w:val="2"/>
            <w:sz w:val="24"/>
            <w:highlight w:val="yellow"/>
            <w:lang w:bidi="hi-IN"/>
            <w:rPrChange w:id="18" w:author="Dell" w:date="2025-11-19T11:07:00Z">
              <w:rPr>
                <w:rFonts w:ascii="Cambria" w:hAnsi="Cambria" w:cs="Cambria"/>
                <w:kern w:val="2"/>
                <w:sz w:val="24"/>
                <w:lang w:bidi="hi-IN"/>
              </w:rPr>
            </w:rPrChange>
          </w:rPr>
          <w:t>5</w:t>
        </w:r>
      </w:ins>
      <w:del w:id="19" w:author="Dell" w:date="2025-11-19T11:05:00Z">
        <w:r w:rsidR="00F4252A" w:rsidRPr="00505B4F" w:rsidDel="00505B4F">
          <w:rPr>
            <w:rFonts w:ascii="Cambria" w:hAnsi="Cambria" w:cs="Cambria"/>
            <w:kern w:val="2"/>
            <w:sz w:val="24"/>
            <w:highlight w:val="yellow"/>
            <w:lang w:bidi="hi-IN"/>
            <w:rPrChange w:id="20" w:author="Dell" w:date="2025-11-19T11:07:00Z">
              <w:rPr>
                <w:rFonts w:ascii="Cambria" w:hAnsi="Cambria" w:cs="Cambria"/>
                <w:kern w:val="2"/>
                <w:sz w:val="24"/>
                <w:lang w:bidi="hi-IN"/>
              </w:rPr>
            </w:rPrChange>
          </w:rPr>
          <w:delText>7</w:delText>
        </w:r>
      </w:del>
      <w:r w:rsidRPr="00505B4F">
        <w:rPr>
          <w:rFonts w:ascii="Cambria" w:hAnsi="Cambria" w:cs="Cambria"/>
          <w:kern w:val="2"/>
          <w:sz w:val="24"/>
          <w:highlight w:val="yellow"/>
          <w:lang w:bidi="hi-IN"/>
          <w:rPrChange w:id="21" w:author="Dell" w:date="2025-11-19T11:07:00Z">
            <w:rPr>
              <w:rFonts w:ascii="Cambria" w:hAnsi="Cambria" w:cs="Cambria"/>
              <w:kern w:val="2"/>
              <w:sz w:val="24"/>
              <w:lang w:bidi="hi-IN"/>
            </w:rPr>
          </w:rPrChange>
        </w:rPr>
        <w:t>.</w:t>
      </w:r>
      <w:r w:rsidR="00BB0BA7" w:rsidRPr="00505B4F">
        <w:rPr>
          <w:rFonts w:ascii="Cambria" w:hAnsi="Cambria" w:cs="Cambria"/>
          <w:kern w:val="2"/>
          <w:sz w:val="24"/>
          <w:highlight w:val="yellow"/>
          <w:lang w:bidi="hi-IN"/>
          <w:rPrChange w:id="22" w:author="Dell" w:date="2025-11-19T11:07:00Z">
            <w:rPr>
              <w:rFonts w:ascii="Cambria" w:hAnsi="Cambria" w:cs="Cambria"/>
              <w:kern w:val="2"/>
              <w:sz w:val="24"/>
              <w:lang w:bidi="hi-IN"/>
            </w:rPr>
          </w:rPrChange>
        </w:rPr>
        <w:t>06</w:t>
      </w:r>
      <w:r w:rsidRPr="00505B4F">
        <w:rPr>
          <w:rFonts w:ascii="Cambria" w:hAnsi="Cambria" w:cs="Cambria"/>
          <w:kern w:val="2"/>
          <w:sz w:val="24"/>
          <w:highlight w:val="yellow"/>
          <w:lang w:bidi="hi-IN"/>
          <w:rPrChange w:id="23" w:author="Dell" w:date="2025-11-19T11:07:00Z">
            <w:rPr>
              <w:rFonts w:ascii="Cambria" w:hAnsi="Cambria" w:cs="Cambria"/>
              <w:kern w:val="2"/>
              <w:sz w:val="24"/>
              <w:lang w:bidi="hi-IN"/>
            </w:rPr>
          </w:rPrChange>
        </w:rPr>
        <w:t>.202</w:t>
      </w:r>
      <w:ins w:id="24" w:author="Dell" w:date="2025-11-19T11:05:00Z">
        <w:r w:rsidR="00505B4F" w:rsidRPr="00505B4F">
          <w:rPr>
            <w:rFonts w:ascii="Cambria" w:hAnsi="Cambria" w:cs="Cambria"/>
            <w:kern w:val="2"/>
            <w:sz w:val="24"/>
            <w:highlight w:val="yellow"/>
            <w:lang w:bidi="hi-IN"/>
            <w:rPrChange w:id="25" w:author="Dell" w:date="2025-11-19T11:07:00Z">
              <w:rPr>
                <w:rFonts w:ascii="Cambria" w:hAnsi="Cambria" w:cs="Cambria"/>
                <w:kern w:val="2"/>
                <w:sz w:val="24"/>
                <w:lang w:bidi="hi-IN"/>
              </w:rPr>
            </w:rPrChange>
          </w:rPr>
          <w:t>6</w:t>
        </w:r>
      </w:ins>
      <w:del w:id="26" w:author="Dell" w:date="2025-11-19T11:05:00Z">
        <w:r w:rsidR="00F4252A" w:rsidRPr="00505B4F" w:rsidDel="00505B4F">
          <w:rPr>
            <w:rFonts w:ascii="Cambria" w:hAnsi="Cambria" w:cs="Cambria"/>
            <w:kern w:val="2"/>
            <w:sz w:val="24"/>
            <w:highlight w:val="yellow"/>
            <w:lang w:bidi="hi-IN"/>
            <w:rPrChange w:id="27" w:author="Dell" w:date="2025-11-19T11:07:00Z">
              <w:rPr>
                <w:rFonts w:ascii="Cambria" w:hAnsi="Cambria" w:cs="Cambria"/>
                <w:kern w:val="2"/>
                <w:sz w:val="24"/>
                <w:lang w:bidi="hi-IN"/>
              </w:rPr>
            </w:rPrChange>
          </w:rPr>
          <w:delText>5</w:delText>
        </w:r>
      </w:del>
      <w:r w:rsidRPr="00505B4F">
        <w:rPr>
          <w:rFonts w:ascii="Cambria" w:hAnsi="Cambria" w:cs="Cambria"/>
          <w:kern w:val="2"/>
          <w:sz w:val="24"/>
          <w:highlight w:val="yellow"/>
          <w:lang w:bidi="hi-IN"/>
          <w:rPrChange w:id="28" w:author="Dell" w:date="2025-11-19T11:07:00Z">
            <w:rPr>
              <w:rFonts w:ascii="Cambria" w:hAnsi="Cambria" w:cs="Cambria"/>
              <w:kern w:val="2"/>
              <w:sz w:val="24"/>
              <w:lang w:bidi="hi-IN"/>
            </w:rPr>
          </w:rPrChange>
        </w:rPr>
        <w:t xml:space="preserve"> r. </w:t>
      </w:r>
      <w:r w:rsidR="00F4252A" w:rsidRPr="00505B4F">
        <w:rPr>
          <w:rFonts w:ascii="Cambria" w:hAnsi="Cambria" w:cs="Cambria"/>
          <w:kern w:val="2"/>
          <w:sz w:val="24"/>
          <w:highlight w:val="yellow"/>
          <w:lang w:bidi="hi-IN"/>
          <w:rPrChange w:id="29" w:author="Dell" w:date="2025-11-19T11:07:00Z">
            <w:rPr>
              <w:rFonts w:ascii="Cambria" w:hAnsi="Cambria" w:cs="Cambria"/>
              <w:kern w:val="2"/>
              <w:sz w:val="24"/>
              <w:lang w:bidi="hi-IN"/>
            </w:rPr>
          </w:rPrChange>
        </w:rPr>
        <w:t>oraz od dnia 0</w:t>
      </w:r>
      <w:ins w:id="30" w:author="Dell" w:date="2025-11-19T11:06:00Z">
        <w:r w:rsidR="00505B4F" w:rsidRPr="00505B4F">
          <w:rPr>
            <w:rFonts w:ascii="Cambria" w:hAnsi="Cambria" w:cs="Cambria"/>
            <w:kern w:val="2"/>
            <w:sz w:val="24"/>
            <w:highlight w:val="yellow"/>
            <w:lang w:bidi="hi-IN"/>
            <w:rPrChange w:id="31" w:author="Dell" w:date="2025-11-19T11:07:00Z">
              <w:rPr>
                <w:rFonts w:ascii="Cambria" w:hAnsi="Cambria" w:cs="Cambria"/>
                <w:kern w:val="2"/>
                <w:sz w:val="24"/>
                <w:lang w:bidi="hi-IN"/>
              </w:rPr>
            </w:rPrChange>
          </w:rPr>
          <w:t>3</w:t>
        </w:r>
      </w:ins>
      <w:del w:id="32" w:author="Dell" w:date="2025-11-19T11:06:00Z">
        <w:r w:rsidR="00F4252A" w:rsidRPr="00505B4F" w:rsidDel="00505B4F">
          <w:rPr>
            <w:rFonts w:ascii="Cambria" w:hAnsi="Cambria" w:cs="Cambria"/>
            <w:kern w:val="2"/>
            <w:sz w:val="24"/>
            <w:highlight w:val="yellow"/>
            <w:lang w:bidi="hi-IN"/>
            <w:rPrChange w:id="33" w:author="Dell" w:date="2025-11-19T11:07:00Z">
              <w:rPr>
                <w:rFonts w:ascii="Cambria" w:hAnsi="Cambria" w:cs="Cambria"/>
                <w:kern w:val="2"/>
                <w:sz w:val="24"/>
                <w:lang w:bidi="hi-IN"/>
              </w:rPr>
            </w:rPrChange>
          </w:rPr>
          <w:delText>2</w:delText>
        </w:r>
      </w:del>
      <w:r w:rsidR="00F4252A" w:rsidRPr="00505B4F">
        <w:rPr>
          <w:rFonts w:ascii="Cambria" w:hAnsi="Cambria" w:cs="Cambria"/>
          <w:kern w:val="2"/>
          <w:sz w:val="24"/>
          <w:highlight w:val="yellow"/>
          <w:lang w:bidi="hi-IN"/>
          <w:rPrChange w:id="34" w:author="Dell" w:date="2025-11-19T11:07:00Z">
            <w:rPr>
              <w:rFonts w:ascii="Cambria" w:hAnsi="Cambria" w:cs="Cambria"/>
              <w:kern w:val="2"/>
              <w:sz w:val="24"/>
              <w:lang w:bidi="hi-IN"/>
            </w:rPr>
          </w:rPrChange>
        </w:rPr>
        <w:t>.09.202</w:t>
      </w:r>
      <w:ins w:id="35" w:author="Dell" w:date="2025-11-19T11:06:00Z">
        <w:r w:rsidR="00505B4F" w:rsidRPr="00505B4F">
          <w:rPr>
            <w:rFonts w:ascii="Cambria" w:hAnsi="Cambria" w:cs="Cambria"/>
            <w:kern w:val="2"/>
            <w:sz w:val="24"/>
            <w:highlight w:val="yellow"/>
            <w:lang w:bidi="hi-IN"/>
            <w:rPrChange w:id="36" w:author="Dell" w:date="2025-11-19T11:07:00Z">
              <w:rPr>
                <w:rFonts w:ascii="Cambria" w:hAnsi="Cambria" w:cs="Cambria"/>
                <w:kern w:val="2"/>
                <w:sz w:val="24"/>
                <w:lang w:bidi="hi-IN"/>
              </w:rPr>
            </w:rPrChange>
          </w:rPr>
          <w:t>6</w:t>
        </w:r>
      </w:ins>
      <w:del w:id="37" w:author="Dell" w:date="2025-11-19T11:06:00Z">
        <w:r w:rsidR="00F4252A" w:rsidRPr="00505B4F" w:rsidDel="00505B4F">
          <w:rPr>
            <w:rFonts w:ascii="Cambria" w:hAnsi="Cambria" w:cs="Cambria"/>
            <w:kern w:val="2"/>
            <w:sz w:val="24"/>
            <w:highlight w:val="yellow"/>
            <w:lang w:bidi="hi-IN"/>
            <w:rPrChange w:id="38" w:author="Dell" w:date="2025-11-19T11:07:00Z">
              <w:rPr>
                <w:rFonts w:ascii="Cambria" w:hAnsi="Cambria" w:cs="Cambria"/>
                <w:kern w:val="2"/>
                <w:sz w:val="24"/>
                <w:lang w:bidi="hi-IN"/>
              </w:rPr>
            </w:rPrChange>
          </w:rPr>
          <w:delText>5</w:delText>
        </w:r>
      </w:del>
      <w:r w:rsidR="00F4252A" w:rsidRPr="00505B4F">
        <w:rPr>
          <w:rFonts w:ascii="Cambria" w:hAnsi="Cambria" w:cs="Cambria"/>
          <w:kern w:val="2"/>
          <w:sz w:val="24"/>
          <w:highlight w:val="yellow"/>
          <w:lang w:bidi="hi-IN"/>
          <w:rPrChange w:id="39" w:author="Dell" w:date="2025-11-19T11:07:00Z">
            <w:rPr>
              <w:rFonts w:ascii="Cambria" w:hAnsi="Cambria" w:cs="Cambria"/>
              <w:kern w:val="2"/>
              <w:sz w:val="24"/>
              <w:lang w:bidi="hi-IN"/>
            </w:rPr>
          </w:rPrChange>
        </w:rPr>
        <w:t xml:space="preserve"> r. do dnia 22.12.202</w:t>
      </w:r>
      <w:ins w:id="40" w:author="Dell" w:date="2025-11-19T11:06:00Z">
        <w:r w:rsidR="00505B4F" w:rsidRPr="00505B4F">
          <w:rPr>
            <w:rFonts w:ascii="Cambria" w:hAnsi="Cambria" w:cs="Cambria"/>
            <w:kern w:val="2"/>
            <w:sz w:val="24"/>
            <w:highlight w:val="yellow"/>
            <w:lang w:bidi="hi-IN"/>
            <w:rPrChange w:id="41" w:author="Dell" w:date="2025-11-19T11:07:00Z">
              <w:rPr>
                <w:rFonts w:ascii="Cambria" w:hAnsi="Cambria" w:cs="Cambria"/>
                <w:kern w:val="2"/>
                <w:sz w:val="24"/>
                <w:lang w:bidi="hi-IN"/>
              </w:rPr>
            </w:rPrChange>
          </w:rPr>
          <w:t>6</w:t>
        </w:r>
      </w:ins>
      <w:del w:id="42" w:author="Dell" w:date="2025-11-19T11:06:00Z">
        <w:r w:rsidR="00F4252A" w:rsidDel="00505B4F">
          <w:rPr>
            <w:rFonts w:ascii="Cambria" w:hAnsi="Cambria" w:cs="Cambria"/>
            <w:kern w:val="2"/>
            <w:sz w:val="24"/>
            <w:lang w:bidi="hi-IN"/>
          </w:rPr>
          <w:delText>5</w:delText>
        </w:r>
      </w:del>
      <w:r w:rsidR="00F4252A">
        <w:rPr>
          <w:rFonts w:ascii="Cambria" w:hAnsi="Cambria" w:cs="Cambria"/>
          <w:kern w:val="2"/>
          <w:sz w:val="24"/>
          <w:lang w:bidi="hi-IN"/>
        </w:rPr>
        <w:t xml:space="preserve"> r. </w:t>
      </w:r>
      <w:r w:rsidRPr="003269E5">
        <w:rPr>
          <w:rFonts w:ascii="Cambria" w:eastAsia="NSimSun" w:hAnsi="Cambria" w:cs="Mangal"/>
          <w:kern w:val="2"/>
          <w:sz w:val="24"/>
          <w:lang w:bidi="hi-IN"/>
        </w:rPr>
        <w:t xml:space="preserve">Posiłki dostarczane będą od poniedziałku do piątku </w:t>
      </w:r>
      <w:r w:rsidRPr="00E51BDD">
        <w:rPr>
          <w:rFonts w:asciiTheme="majorHAnsi" w:eastAsia="NSimSun" w:hAnsiTheme="majorHAnsi" w:cs="Mangal"/>
          <w:kern w:val="2"/>
          <w:sz w:val="24"/>
          <w:szCs w:val="24"/>
          <w:lang w:bidi="hi-IN"/>
        </w:rPr>
        <w:t xml:space="preserve">z wyjątkiem dni ustawowo wolnych od nauki oraz </w:t>
      </w:r>
      <w:r w:rsidRPr="00E51BDD">
        <w:rPr>
          <w:rFonts w:asciiTheme="majorHAnsi" w:hAnsiTheme="majorHAnsi" w:cs="Times New Roman"/>
          <w:color w:val="000000"/>
          <w:kern w:val="2"/>
          <w:sz w:val="24"/>
          <w:szCs w:val="24"/>
          <w:lang w:bidi="hi-IN"/>
        </w:rPr>
        <w:t>dni wolnych od zajęć dydaktycznych</w:t>
      </w:r>
      <w:r w:rsidRPr="00E51BDD">
        <w:rPr>
          <w:rFonts w:asciiTheme="majorHAnsi" w:eastAsia="NSimSun" w:hAnsiTheme="majorHAnsi" w:cs="Mangal"/>
          <w:kern w:val="2"/>
          <w:sz w:val="24"/>
          <w:szCs w:val="24"/>
          <w:lang w:bidi="hi-IN"/>
        </w:rPr>
        <w:t xml:space="preserve">. </w:t>
      </w:r>
      <w:r w:rsidR="0098485C" w:rsidRPr="00E51BDD">
        <w:rPr>
          <w:rFonts w:asciiTheme="majorHAnsi" w:eastAsia="NSimSun" w:hAnsiTheme="majorHAnsi" w:cs="Mangal"/>
          <w:kern w:val="2"/>
          <w:sz w:val="24"/>
          <w:szCs w:val="24"/>
          <w:lang w:bidi="hi-IN"/>
        </w:rPr>
        <w:br/>
      </w:r>
      <w:r w:rsidR="0098485C" w:rsidRPr="00E51BDD">
        <w:rPr>
          <w:rFonts w:asciiTheme="majorHAnsi" w:eastAsia="NSimSun" w:hAnsiTheme="majorHAnsi"/>
          <w:sz w:val="24"/>
          <w:szCs w:val="24"/>
        </w:rPr>
        <w:t>W przypadku zaplanowanych grupowych wyjazdów dzieci Zamawiający będzie informował o tym Wykonawcę z wyprzedzeniem.</w:t>
      </w:r>
      <w:r w:rsidR="0098485C" w:rsidRPr="00E51BDD">
        <w:rPr>
          <w:rFonts w:asciiTheme="majorHAnsi" w:eastAsia="NSimSun" w:hAnsiTheme="majorHAnsi" w:cs="Mangal"/>
          <w:kern w:val="2"/>
          <w:sz w:val="24"/>
          <w:szCs w:val="24"/>
          <w:lang w:bidi="hi-IN"/>
        </w:rPr>
        <w:t xml:space="preserve"> </w:t>
      </w:r>
      <w:r w:rsidRPr="00E51BDD">
        <w:rPr>
          <w:rFonts w:asciiTheme="majorHAnsi" w:eastAsia="NSimSun" w:hAnsiTheme="majorHAnsi" w:cs="Mangal"/>
          <w:kern w:val="2"/>
          <w:sz w:val="24"/>
          <w:szCs w:val="24"/>
          <w:lang w:bidi="hi-IN"/>
        </w:rPr>
        <w:t>Dzienn</w:t>
      </w:r>
      <w:r w:rsidRPr="003269E5">
        <w:rPr>
          <w:rFonts w:ascii="Cambria" w:eastAsia="NSimSun" w:hAnsi="Cambria" w:cs="Mangal"/>
          <w:kern w:val="2"/>
          <w:sz w:val="24"/>
          <w:lang w:bidi="hi-IN"/>
        </w:rPr>
        <w:t>a szacunkowa liczba dziec</w:t>
      </w:r>
      <w:r w:rsidR="006F61D9">
        <w:rPr>
          <w:rFonts w:ascii="Cambria" w:eastAsia="NSimSun" w:hAnsi="Cambria" w:cs="Mangal"/>
          <w:kern w:val="2"/>
          <w:sz w:val="24"/>
          <w:lang w:bidi="hi-IN"/>
        </w:rPr>
        <w:t xml:space="preserve">i objętych wyżywieniem to ok </w:t>
      </w:r>
      <w:del w:id="43" w:author="Dell" w:date="2025-11-19T11:06:00Z">
        <w:r w:rsidR="00ED1FDA" w:rsidRPr="00505B4F" w:rsidDel="00505B4F">
          <w:rPr>
            <w:rFonts w:ascii="Cambria" w:eastAsia="NSimSun" w:hAnsi="Cambria" w:cs="Mangal"/>
            <w:color w:val="000000" w:themeColor="text1"/>
            <w:kern w:val="2"/>
            <w:sz w:val="24"/>
            <w:highlight w:val="yellow"/>
            <w:lang w:bidi="hi-IN"/>
            <w:rPrChange w:id="44" w:author="Dell" w:date="2025-11-19T11:07:00Z">
              <w:rPr>
                <w:rFonts w:ascii="Cambria" w:eastAsia="NSimSun" w:hAnsi="Cambria" w:cs="Mangal"/>
                <w:color w:val="000000" w:themeColor="text1"/>
                <w:kern w:val="2"/>
                <w:sz w:val="24"/>
                <w:lang w:bidi="hi-IN"/>
              </w:rPr>
            </w:rPrChange>
          </w:rPr>
          <w:delText>90</w:delText>
        </w:r>
        <w:r w:rsidR="00ED1FDA" w:rsidRPr="00505B4F" w:rsidDel="00505B4F">
          <w:rPr>
            <w:rFonts w:ascii="Cambria" w:eastAsia="NSimSun" w:hAnsi="Cambria" w:cs="Mangal"/>
            <w:kern w:val="2"/>
            <w:sz w:val="24"/>
            <w:highlight w:val="yellow"/>
            <w:lang w:bidi="hi-IN"/>
            <w:rPrChange w:id="45" w:author="Dell" w:date="2025-11-19T11:07:00Z">
              <w:rPr>
                <w:rFonts w:ascii="Cambria" w:eastAsia="NSimSun" w:hAnsi="Cambria" w:cs="Mangal"/>
                <w:kern w:val="2"/>
                <w:sz w:val="24"/>
                <w:lang w:bidi="hi-IN"/>
              </w:rPr>
            </w:rPrChange>
          </w:rPr>
          <w:delText xml:space="preserve"> </w:delText>
        </w:r>
      </w:del>
      <w:ins w:id="46" w:author="Dell" w:date="2025-11-19T11:06:00Z">
        <w:r w:rsidR="00505B4F" w:rsidRPr="00505B4F">
          <w:rPr>
            <w:rFonts w:ascii="Cambria" w:eastAsia="NSimSun" w:hAnsi="Cambria" w:cs="Mangal"/>
            <w:color w:val="000000" w:themeColor="text1"/>
            <w:kern w:val="2"/>
            <w:sz w:val="24"/>
            <w:highlight w:val="yellow"/>
            <w:lang w:bidi="hi-IN"/>
            <w:rPrChange w:id="47" w:author="Dell" w:date="2025-11-19T11:07:00Z">
              <w:rPr>
                <w:rFonts w:ascii="Cambria" w:eastAsia="NSimSun" w:hAnsi="Cambria" w:cs="Mangal"/>
                <w:color w:val="000000" w:themeColor="text1"/>
                <w:kern w:val="2"/>
                <w:sz w:val="24"/>
                <w:lang w:bidi="hi-IN"/>
              </w:rPr>
            </w:rPrChange>
          </w:rPr>
          <w:t>120</w:t>
        </w:r>
        <w:r w:rsidR="00505B4F">
          <w:rPr>
            <w:rFonts w:ascii="Cambria" w:eastAsia="NSimSun" w:hAnsi="Cambria" w:cs="Mangal"/>
            <w:kern w:val="2"/>
            <w:sz w:val="24"/>
            <w:lang w:bidi="hi-IN"/>
          </w:rPr>
          <w:t xml:space="preserve"> </w:t>
        </w:r>
      </w:ins>
      <w:r w:rsidRPr="003269E5">
        <w:rPr>
          <w:rFonts w:ascii="Cambria" w:eastAsia="NSimSun" w:hAnsi="Cambria" w:cs="Mangal"/>
          <w:kern w:val="2"/>
          <w:sz w:val="24"/>
          <w:lang w:bidi="hi-IN"/>
        </w:rPr>
        <w:t>uczniów</w:t>
      </w:r>
      <w:r w:rsidR="0079488A">
        <w:rPr>
          <w:rFonts w:ascii="Cambria" w:eastAsia="NSimSun" w:hAnsi="Cambria" w:cs="Mangal"/>
          <w:kern w:val="2"/>
          <w:sz w:val="24"/>
          <w:lang w:bidi="hi-IN"/>
        </w:rPr>
        <w:t>, i</w:t>
      </w:r>
      <w:r w:rsidRPr="003269E5">
        <w:rPr>
          <w:rFonts w:ascii="Cambria" w:eastAsia="NSimSun" w:hAnsi="Cambria" w:cs="Mangal"/>
          <w:kern w:val="2"/>
          <w:sz w:val="24"/>
          <w:lang w:bidi="hi-IN"/>
        </w:rPr>
        <w:t>lości te należy traktować jako szacunki. Zamawiający zastrzega sobie możliwość zwiększenia lub zmniejszenia licz</w:t>
      </w:r>
      <w:r>
        <w:rPr>
          <w:rFonts w:ascii="Cambria" w:eastAsia="NSimSun" w:hAnsi="Cambria" w:cs="Mangal"/>
          <w:kern w:val="2"/>
          <w:sz w:val="24"/>
          <w:lang w:bidi="hi-IN"/>
        </w:rPr>
        <w:t xml:space="preserve">by dzieci </w:t>
      </w:r>
      <w:r w:rsidR="006F61D9">
        <w:rPr>
          <w:rFonts w:ascii="Cambria" w:eastAsia="NSimSun" w:hAnsi="Cambria" w:cs="Mangal"/>
          <w:kern w:val="2"/>
          <w:sz w:val="24"/>
          <w:lang w:bidi="hi-IN"/>
        </w:rPr>
        <w:t>w zależności od potrzeb, w granicach 50</w:t>
      </w:r>
      <w:r w:rsidR="00D53705">
        <w:rPr>
          <w:rFonts w:ascii="Cambria" w:eastAsia="NSimSun" w:hAnsi="Cambria" w:cs="Mangal"/>
          <w:kern w:val="2"/>
          <w:sz w:val="24"/>
          <w:lang w:bidi="hi-IN"/>
        </w:rPr>
        <w:t>%.</w:t>
      </w:r>
      <w:r w:rsidR="006F61D9">
        <w:rPr>
          <w:rFonts w:ascii="Cambria" w:eastAsia="NSimSun" w:hAnsi="Cambria" w:cs="Mangal"/>
          <w:kern w:val="2"/>
          <w:sz w:val="24"/>
          <w:lang w:bidi="hi-IN"/>
        </w:rPr>
        <w:t xml:space="preserve"> </w:t>
      </w:r>
      <w:r w:rsidRPr="003269E5">
        <w:rPr>
          <w:rFonts w:ascii="Cambria" w:eastAsia="NSimSun" w:hAnsi="Cambria" w:cs="Mangal"/>
          <w:kern w:val="2"/>
          <w:sz w:val="24"/>
          <w:lang w:bidi="hi-IN"/>
        </w:rPr>
        <w:t>Wykonawcy będzie przysługiwało wynagrodz</w:t>
      </w:r>
      <w:r w:rsidR="006F61D9">
        <w:rPr>
          <w:rFonts w:ascii="Cambria" w:eastAsia="NSimSun" w:hAnsi="Cambria" w:cs="Mangal"/>
          <w:kern w:val="2"/>
          <w:sz w:val="24"/>
          <w:lang w:bidi="hi-IN"/>
        </w:rPr>
        <w:t xml:space="preserve">enie za faktycznie przygotowane </w:t>
      </w:r>
      <w:r w:rsidRPr="003269E5">
        <w:rPr>
          <w:rFonts w:ascii="Cambria" w:eastAsia="NSimSun" w:hAnsi="Cambria" w:cs="Mangal"/>
          <w:kern w:val="2"/>
          <w:sz w:val="24"/>
          <w:lang w:bidi="hi-IN"/>
        </w:rPr>
        <w:t xml:space="preserve">i wydane posiłki. </w:t>
      </w:r>
    </w:p>
    <w:p w14:paraId="44F94B11" w14:textId="63CF2F54" w:rsidR="00DA0985" w:rsidRPr="00E4150C" w:rsidRDefault="00DA0985" w:rsidP="00C736F1">
      <w:pPr>
        <w:pStyle w:val="Akapitzlist"/>
        <w:widowControl/>
        <w:numPr>
          <w:ilvl w:val="0"/>
          <w:numId w:val="12"/>
        </w:numPr>
        <w:autoSpaceDE/>
        <w:autoSpaceDN/>
        <w:adjustRightInd/>
        <w:spacing w:line="360" w:lineRule="auto"/>
        <w:jc w:val="both"/>
        <w:rPr>
          <w:rFonts w:ascii="Cambria" w:hAnsi="Cambria" w:cstheme="minorHAnsi"/>
          <w:sz w:val="24"/>
          <w:szCs w:val="24"/>
        </w:rPr>
      </w:pPr>
      <w:r w:rsidRPr="00E4150C">
        <w:rPr>
          <w:rFonts w:ascii="Cambria" w:hAnsi="Cambria" w:cs="Times New Roman"/>
          <w:sz w:val="24"/>
          <w:szCs w:val="24"/>
        </w:rPr>
        <w:t>Osobą upoważnioną ze strony Wykonawcy do kontaktów z Zamawiającym jest Pan/i …………………………nr telefonu …………………………, adres e-mail: ………………………………………….</w:t>
      </w:r>
      <w:r w:rsidR="0098485C">
        <w:rPr>
          <w:rFonts w:ascii="Cambria" w:hAnsi="Cambria" w:cs="Times New Roman"/>
          <w:sz w:val="24"/>
          <w:szCs w:val="24"/>
        </w:rPr>
        <w:t xml:space="preserve"> Zmiana osoby wskazanej w kryterium punktowanym jest możliwa wyłącznie po pisemnej zgodzie Zamawiającego i zaproponowaniu przez Wykonawcę zamiennika posiadającego co najmniej takie samo doświadczenie, jak zostało wskazane w ofercie dla uzyskania punktów. </w:t>
      </w:r>
    </w:p>
    <w:p w14:paraId="14CA7CD3" w14:textId="785D7128" w:rsidR="00035BB4" w:rsidRPr="003269E5" w:rsidRDefault="00035BB4" w:rsidP="00035BB4">
      <w:pPr>
        <w:widowControl/>
        <w:numPr>
          <w:ilvl w:val="0"/>
          <w:numId w:val="12"/>
        </w:numPr>
        <w:suppressAutoHyphens/>
        <w:autoSpaceDE/>
        <w:autoSpaceDN/>
        <w:adjustRightInd/>
        <w:spacing w:after="120" w:line="288" w:lineRule="auto"/>
        <w:jc w:val="both"/>
        <w:rPr>
          <w:rFonts w:ascii="Cambria" w:eastAsia="NSimSun" w:hAnsi="Cambria" w:cs="Mangal"/>
          <w:kern w:val="2"/>
          <w:sz w:val="24"/>
          <w:lang w:bidi="hi-IN"/>
        </w:rPr>
      </w:pPr>
      <w:r w:rsidRPr="003269E5">
        <w:rPr>
          <w:rFonts w:ascii="Cambria" w:eastAsia="NSimSun" w:hAnsi="Cambria" w:cs="Times New Roman"/>
          <w:color w:val="000000"/>
          <w:kern w:val="2"/>
          <w:sz w:val="24"/>
          <w:lang w:bidi="hi-IN"/>
        </w:rPr>
        <w:t xml:space="preserve">Posiłki </w:t>
      </w:r>
      <w:r w:rsidRPr="003269E5">
        <w:rPr>
          <w:rFonts w:ascii="Cambria" w:hAnsi="Cambria" w:cs="Times New Roman"/>
          <w:color w:val="000000"/>
          <w:kern w:val="2"/>
          <w:sz w:val="24"/>
          <w:lang w:bidi="hi-IN"/>
        </w:rPr>
        <w:t>dostarczone</w:t>
      </w:r>
      <w:r>
        <w:rPr>
          <w:rFonts w:ascii="Cambria" w:hAnsi="Cambria" w:cs="Times New Roman"/>
          <w:color w:val="000000"/>
          <w:kern w:val="2"/>
          <w:sz w:val="24"/>
          <w:lang w:bidi="hi-IN"/>
        </w:rPr>
        <w:t xml:space="preserve"> </w:t>
      </w:r>
      <w:r w:rsidRPr="003269E5">
        <w:rPr>
          <w:rFonts w:ascii="Cambria" w:hAnsi="Cambria" w:cs="Times New Roman"/>
          <w:color w:val="000000"/>
          <w:kern w:val="2"/>
          <w:sz w:val="24"/>
          <w:lang w:bidi="hi-IN"/>
        </w:rPr>
        <w:t xml:space="preserve">mają być </w:t>
      </w:r>
      <w:r>
        <w:rPr>
          <w:rFonts w:ascii="Cambria" w:hAnsi="Cambria" w:cs="Times New Roman"/>
          <w:color w:val="000000"/>
          <w:kern w:val="2"/>
          <w:sz w:val="24"/>
          <w:lang w:bidi="hi-IN"/>
        </w:rPr>
        <w:t>wydawane uczniom</w:t>
      </w:r>
      <w:r w:rsidRPr="003269E5">
        <w:rPr>
          <w:rFonts w:ascii="Cambria" w:hAnsi="Cambria" w:cs="Times New Roman"/>
          <w:color w:val="000000"/>
          <w:kern w:val="2"/>
          <w:sz w:val="24"/>
          <w:lang w:bidi="hi-IN"/>
        </w:rPr>
        <w:t xml:space="preserve"> w ustalonych godzinach tj. od godz. </w:t>
      </w:r>
      <w:r w:rsidR="00ED1FDA" w:rsidRPr="003269E5">
        <w:rPr>
          <w:rFonts w:ascii="Cambria" w:hAnsi="Cambria" w:cs="Times New Roman"/>
          <w:color w:val="000000"/>
          <w:kern w:val="2"/>
          <w:sz w:val="24"/>
          <w:lang w:bidi="hi-IN"/>
        </w:rPr>
        <w:t>1</w:t>
      </w:r>
      <w:r w:rsidR="00ED1FDA">
        <w:rPr>
          <w:rFonts w:ascii="Cambria" w:hAnsi="Cambria" w:cs="Times New Roman"/>
          <w:color w:val="000000"/>
          <w:kern w:val="2"/>
          <w:sz w:val="24"/>
          <w:lang w:bidi="hi-IN"/>
        </w:rPr>
        <w:t>1</w:t>
      </w:r>
      <w:r w:rsidR="00ED1FDA">
        <w:rPr>
          <w:rFonts w:ascii="Cambria" w:hAnsi="Cambria" w:cs="Times New Roman"/>
          <w:color w:val="000000"/>
          <w:kern w:val="2"/>
          <w:sz w:val="24"/>
          <w:vertAlign w:val="superscript"/>
          <w:lang w:bidi="hi-IN"/>
        </w:rPr>
        <w:t>0</w:t>
      </w:r>
      <w:r w:rsidR="00ED1FDA" w:rsidRPr="003269E5">
        <w:rPr>
          <w:rFonts w:ascii="Cambria" w:hAnsi="Cambria" w:cs="Times New Roman"/>
          <w:color w:val="000000"/>
          <w:kern w:val="2"/>
          <w:sz w:val="24"/>
          <w:vertAlign w:val="superscript"/>
          <w:lang w:bidi="hi-IN"/>
        </w:rPr>
        <w:t xml:space="preserve">0 </w:t>
      </w:r>
      <w:r w:rsidRPr="003269E5">
        <w:rPr>
          <w:rFonts w:ascii="Cambria" w:hAnsi="Cambria" w:cs="Times New Roman"/>
          <w:color w:val="000000"/>
          <w:kern w:val="2"/>
          <w:sz w:val="24"/>
          <w:lang w:bidi="hi-IN"/>
        </w:rPr>
        <w:t xml:space="preserve">do godz. </w:t>
      </w:r>
      <w:r w:rsidR="00ED1FDA" w:rsidRPr="00505B4F">
        <w:rPr>
          <w:rFonts w:ascii="Cambria" w:hAnsi="Cambria" w:cs="Times New Roman"/>
          <w:color w:val="000000"/>
          <w:kern w:val="2"/>
          <w:sz w:val="24"/>
          <w:highlight w:val="yellow"/>
          <w:lang w:bidi="hi-IN"/>
          <w:rPrChange w:id="48" w:author="Dell" w:date="2025-11-19T11:07:00Z">
            <w:rPr>
              <w:rFonts w:ascii="Cambria" w:hAnsi="Cambria" w:cs="Times New Roman"/>
              <w:color w:val="000000"/>
              <w:kern w:val="2"/>
              <w:sz w:val="24"/>
              <w:lang w:bidi="hi-IN"/>
            </w:rPr>
          </w:rPrChange>
        </w:rPr>
        <w:t>14</w:t>
      </w:r>
      <w:ins w:id="49" w:author="Dell" w:date="2025-11-19T11:06:00Z">
        <w:r w:rsidR="00505B4F" w:rsidRPr="00505B4F">
          <w:rPr>
            <w:rFonts w:ascii="Cambria" w:hAnsi="Cambria" w:cs="Times New Roman"/>
            <w:color w:val="000000"/>
            <w:kern w:val="2"/>
            <w:sz w:val="24"/>
            <w:highlight w:val="yellow"/>
            <w:vertAlign w:val="superscript"/>
            <w:lang w:bidi="hi-IN"/>
            <w:rPrChange w:id="50" w:author="Dell" w:date="2025-11-19T11:07:00Z">
              <w:rPr>
                <w:rFonts w:ascii="Cambria" w:hAnsi="Cambria" w:cs="Times New Roman"/>
                <w:color w:val="000000"/>
                <w:kern w:val="2"/>
                <w:sz w:val="24"/>
                <w:vertAlign w:val="superscript"/>
                <w:lang w:bidi="hi-IN"/>
              </w:rPr>
            </w:rPrChange>
          </w:rPr>
          <w:t>3</w:t>
        </w:r>
      </w:ins>
      <w:del w:id="51" w:author="Dell" w:date="2025-11-19T11:06:00Z">
        <w:r w:rsidR="00ED1FDA" w:rsidRPr="00505B4F" w:rsidDel="00505B4F">
          <w:rPr>
            <w:rFonts w:ascii="Cambria" w:hAnsi="Cambria" w:cs="Times New Roman"/>
            <w:color w:val="000000"/>
            <w:kern w:val="2"/>
            <w:sz w:val="24"/>
            <w:highlight w:val="yellow"/>
            <w:vertAlign w:val="superscript"/>
            <w:lang w:bidi="hi-IN"/>
            <w:rPrChange w:id="52" w:author="Dell" w:date="2025-11-19T11:07:00Z">
              <w:rPr>
                <w:rFonts w:ascii="Cambria" w:hAnsi="Cambria" w:cs="Times New Roman"/>
                <w:color w:val="000000"/>
                <w:kern w:val="2"/>
                <w:sz w:val="24"/>
                <w:vertAlign w:val="superscript"/>
                <w:lang w:bidi="hi-IN"/>
              </w:rPr>
            </w:rPrChange>
          </w:rPr>
          <w:delText>0</w:delText>
        </w:r>
      </w:del>
      <w:r w:rsidR="00ED1FDA" w:rsidRPr="00505B4F">
        <w:rPr>
          <w:rFonts w:ascii="Cambria" w:hAnsi="Cambria" w:cs="Times New Roman"/>
          <w:color w:val="000000"/>
          <w:kern w:val="2"/>
          <w:sz w:val="24"/>
          <w:highlight w:val="yellow"/>
          <w:vertAlign w:val="superscript"/>
          <w:lang w:bidi="hi-IN"/>
          <w:rPrChange w:id="53" w:author="Dell" w:date="2025-11-19T11:07:00Z">
            <w:rPr>
              <w:rFonts w:ascii="Cambria" w:hAnsi="Cambria" w:cs="Times New Roman"/>
              <w:color w:val="000000"/>
              <w:kern w:val="2"/>
              <w:sz w:val="24"/>
              <w:vertAlign w:val="superscript"/>
              <w:lang w:bidi="hi-IN"/>
            </w:rPr>
          </w:rPrChange>
        </w:rPr>
        <w:t>0</w:t>
      </w:r>
      <w:r w:rsidRPr="00505B4F">
        <w:rPr>
          <w:rFonts w:ascii="Cambria" w:hAnsi="Cambria" w:cs="Times New Roman"/>
          <w:color w:val="000000"/>
          <w:kern w:val="2"/>
          <w:sz w:val="24"/>
          <w:highlight w:val="yellow"/>
          <w:lang w:bidi="hi-IN"/>
          <w:rPrChange w:id="54" w:author="Dell" w:date="2025-11-19T11:07:00Z">
            <w:rPr>
              <w:rFonts w:ascii="Cambria" w:hAnsi="Cambria" w:cs="Times New Roman"/>
              <w:color w:val="000000"/>
              <w:kern w:val="2"/>
              <w:sz w:val="24"/>
              <w:lang w:bidi="hi-IN"/>
            </w:rPr>
          </w:rPrChange>
        </w:rPr>
        <w:t>.</w:t>
      </w:r>
      <w:r w:rsidRPr="003269E5">
        <w:rPr>
          <w:rFonts w:ascii="Cambria" w:hAnsi="Cambria" w:cs="Times New Roman"/>
          <w:color w:val="000000"/>
          <w:kern w:val="2"/>
          <w:sz w:val="24"/>
          <w:lang w:bidi="hi-IN"/>
        </w:rPr>
        <w:t xml:space="preserve"> </w:t>
      </w:r>
    </w:p>
    <w:p w14:paraId="5FB6B536" w14:textId="46A2464A" w:rsidR="0079488A" w:rsidRPr="00DA0985" w:rsidRDefault="0079488A" w:rsidP="00C736F1">
      <w:pPr>
        <w:widowControl/>
        <w:numPr>
          <w:ilvl w:val="0"/>
          <w:numId w:val="12"/>
        </w:numPr>
        <w:suppressAutoHyphens/>
        <w:autoSpaceDE/>
        <w:autoSpaceDN/>
        <w:adjustRightInd/>
        <w:spacing w:line="360" w:lineRule="auto"/>
        <w:jc w:val="both"/>
        <w:rPr>
          <w:rFonts w:ascii="Cambria" w:eastAsia="NSimSun" w:hAnsi="Cambria" w:cs="Mangal"/>
          <w:kern w:val="2"/>
          <w:sz w:val="24"/>
          <w:lang w:bidi="hi-IN"/>
        </w:rPr>
      </w:pPr>
      <w:r w:rsidRPr="003269E5">
        <w:rPr>
          <w:rFonts w:ascii="Cambria" w:hAnsi="Cambria" w:cs="Times New Roman"/>
          <w:color w:val="000000"/>
          <w:kern w:val="2"/>
          <w:sz w:val="24"/>
          <w:lang w:bidi="hi-IN"/>
        </w:rPr>
        <w:t xml:space="preserve">Posiłki mają być przygotowywane przy udziale dietetyka, według jadłospisów dekadowych określających szczegółowy skład posiłku, kaloryczność, gramaturę oraz występujące alergeny i mają być dostarczone </w:t>
      </w:r>
      <w:r w:rsidRPr="003269E5">
        <w:rPr>
          <w:rFonts w:ascii="Cambria" w:eastAsia="NSimSun" w:hAnsi="Cambria" w:cs="Times New Roman"/>
          <w:kern w:val="2"/>
          <w:sz w:val="24"/>
          <w:lang w:bidi="hi-IN"/>
        </w:rPr>
        <w:t xml:space="preserve">Zamawiającemu </w:t>
      </w:r>
      <w:r w:rsidRPr="003269E5">
        <w:rPr>
          <w:rFonts w:ascii="Cambria" w:hAnsi="Cambria" w:cs="Times New Roman"/>
          <w:color w:val="000000"/>
          <w:kern w:val="2"/>
          <w:sz w:val="24"/>
          <w:lang w:bidi="hi-IN"/>
        </w:rPr>
        <w:t xml:space="preserve">do wcześniejszego zatwierdzenia najpóźniej </w:t>
      </w:r>
      <w:r w:rsidRPr="003269E5">
        <w:rPr>
          <w:rFonts w:ascii="Cambria" w:eastAsia="NSimSun" w:hAnsi="Cambria" w:cs="Times New Roman"/>
          <w:kern w:val="2"/>
          <w:sz w:val="24"/>
          <w:lang w:bidi="hi-IN"/>
        </w:rPr>
        <w:t>na 2 dni robocze przed rozpoczęciem każdej kolejnej dekady</w:t>
      </w:r>
      <w:r w:rsidRPr="003269E5">
        <w:rPr>
          <w:rFonts w:ascii="Cambria" w:hAnsi="Cambria" w:cs="Times New Roman"/>
          <w:color w:val="000000"/>
          <w:kern w:val="2"/>
          <w:sz w:val="24"/>
          <w:lang w:bidi="hi-IN"/>
        </w:rPr>
        <w:t xml:space="preserve">. Zamawiający nie dopuszcza żeby w ciągu </w:t>
      </w:r>
      <w:r w:rsidR="002A18F8">
        <w:rPr>
          <w:rFonts w:ascii="Cambria" w:hAnsi="Cambria" w:cs="Times New Roman"/>
          <w:color w:val="000000"/>
          <w:kern w:val="2"/>
          <w:sz w:val="24"/>
          <w:lang w:bidi="hi-IN"/>
        </w:rPr>
        <w:t>tygodnia</w:t>
      </w:r>
      <w:r w:rsidRPr="003269E5">
        <w:rPr>
          <w:rFonts w:ascii="Cambria" w:hAnsi="Cambria" w:cs="Times New Roman"/>
          <w:color w:val="000000"/>
          <w:kern w:val="2"/>
          <w:sz w:val="24"/>
          <w:lang w:bidi="hi-IN"/>
        </w:rPr>
        <w:t xml:space="preserve"> wystąpiła powtarzalność tego samego rodzaju posiłku</w:t>
      </w:r>
      <w:r w:rsidRPr="003269E5">
        <w:rPr>
          <w:rFonts w:ascii="Cambria" w:eastAsia="NSimSun" w:hAnsi="Cambria" w:cs="Mangal"/>
          <w:kern w:val="2"/>
          <w:sz w:val="24"/>
          <w:lang w:bidi="hi-IN"/>
        </w:rPr>
        <w:t>, posiłki powinny być urozmaicone.</w:t>
      </w:r>
    </w:p>
    <w:p w14:paraId="7F52D239" w14:textId="77777777" w:rsidR="0079488A" w:rsidRPr="00DA0985" w:rsidRDefault="0079488A" w:rsidP="00C736F1">
      <w:pPr>
        <w:widowControl/>
        <w:numPr>
          <w:ilvl w:val="0"/>
          <w:numId w:val="12"/>
        </w:numPr>
        <w:suppressAutoHyphens/>
        <w:autoSpaceDE/>
        <w:autoSpaceDN/>
        <w:adjustRightInd/>
        <w:spacing w:line="360" w:lineRule="auto"/>
        <w:jc w:val="both"/>
        <w:rPr>
          <w:rFonts w:ascii="Cambria" w:eastAsia="NSimSun" w:hAnsi="Cambria" w:cs="Mangal"/>
          <w:kern w:val="2"/>
          <w:sz w:val="24"/>
          <w:lang w:bidi="hi-IN"/>
        </w:rPr>
      </w:pPr>
      <w:r w:rsidRPr="003269E5">
        <w:rPr>
          <w:rFonts w:ascii="Cambria" w:eastAsia="NSimSun" w:hAnsi="Cambria" w:cs="Mangal"/>
          <w:kern w:val="2"/>
          <w:sz w:val="24"/>
          <w:lang w:bidi="hi-IN"/>
        </w:rPr>
        <w:t>Produkty w dziennym jadłospisie muszą być zgodne z Rozporządzeniem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14:paraId="528C3DD8" w14:textId="77777777" w:rsidR="00274EE8" w:rsidRPr="003269E5" w:rsidRDefault="00274EE8" w:rsidP="00274EE8">
      <w:pPr>
        <w:widowControl/>
        <w:numPr>
          <w:ilvl w:val="0"/>
          <w:numId w:val="12"/>
        </w:numPr>
        <w:suppressAutoHyphens/>
        <w:autoSpaceDE/>
        <w:autoSpaceDN/>
        <w:adjustRightInd/>
        <w:spacing w:after="120" w:line="360" w:lineRule="auto"/>
        <w:ind w:left="357" w:hanging="357"/>
        <w:jc w:val="both"/>
        <w:rPr>
          <w:rFonts w:ascii="Cambria" w:eastAsia="NSimSun" w:hAnsi="Cambria" w:cs="Mangal"/>
          <w:kern w:val="2"/>
          <w:sz w:val="24"/>
          <w:lang w:bidi="hi-IN"/>
        </w:rPr>
      </w:pPr>
      <w:r w:rsidRPr="003269E5">
        <w:rPr>
          <w:rFonts w:ascii="Cambria" w:eastAsia="NSimSun" w:hAnsi="Cambria" w:cs="Mangal"/>
          <w:kern w:val="2"/>
          <w:sz w:val="24"/>
          <w:lang w:bidi="hi-IN"/>
        </w:rPr>
        <w:t>Temperatura posiłku w momencie dostarczenia powinna wynosić min.: zupa +75</w:t>
      </w:r>
      <w:r w:rsidRPr="003269E5">
        <w:rPr>
          <w:rFonts w:ascii="Cambria" w:eastAsia="NSimSun" w:hAnsi="Cambria" w:cs="Mangal"/>
          <w:kern w:val="2"/>
          <w:sz w:val="24"/>
          <w:vertAlign w:val="superscript"/>
          <w:lang w:bidi="hi-IN"/>
        </w:rPr>
        <w:t>0</w:t>
      </w:r>
      <w:r w:rsidRPr="003269E5">
        <w:rPr>
          <w:rFonts w:ascii="Cambria" w:eastAsia="NSimSun" w:hAnsi="Cambria" w:cs="Times New Roman"/>
          <w:kern w:val="2"/>
          <w:sz w:val="24"/>
          <w:shd w:val="clear" w:color="auto" w:fill="FFFFFF"/>
          <w:lang w:bidi="hi-IN"/>
        </w:rPr>
        <w:t xml:space="preserve"> C, drugie danie </w:t>
      </w:r>
      <w:r w:rsidRPr="003269E5">
        <w:rPr>
          <w:rFonts w:ascii="Cambria" w:eastAsia="NSimSun" w:hAnsi="Cambria" w:cs="Mangal"/>
          <w:kern w:val="2"/>
          <w:sz w:val="24"/>
          <w:lang w:bidi="hi-IN"/>
        </w:rPr>
        <w:t>+63</w:t>
      </w:r>
      <w:r w:rsidRPr="003269E5">
        <w:rPr>
          <w:rFonts w:ascii="Cambria" w:eastAsia="NSimSun" w:hAnsi="Cambria" w:cs="Mangal"/>
          <w:kern w:val="2"/>
          <w:sz w:val="24"/>
          <w:vertAlign w:val="superscript"/>
          <w:lang w:bidi="hi-IN"/>
        </w:rPr>
        <w:t>0</w:t>
      </w:r>
      <w:r w:rsidRPr="003269E5">
        <w:rPr>
          <w:rFonts w:ascii="Cambria" w:eastAsia="NSimSun" w:hAnsi="Cambria" w:cs="Times New Roman"/>
          <w:kern w:val="2"/>
          <w:sz w:val="24"/>
          <w:shd w:val="clear" w:color="auto" w:fill="FFFFFF"/>
          <w:lang w:bidi="hi-IN"/>
        </w:rPr>
        <w:t xml:space="preserve"> C, kompot </w:t>
      </w:r>
      <w:r w:rsidRPr="003269E5">
        <w:rPr>
          <w:rFonts w:ascii="Cambria" w:eastAsia="NSimSun" w:hAnsi="Cambria" w:cs="Mangal"/>
          <w:kern w:val="2"/>
          <w:sz w:val="24"/>
          <w:lang w:bidi="hi-IN"/>
        </w:rPr>
        <w:t>+4</w:t>
      </w:r>
      <w:r w:rsidRPr="003269E5">
        <w:rPr>
          <w:rFonts w:ascii="Cambria" w:eastAsia="NSimSun" w:hAnsi="Cambria" w:cs="Mangal"/>
          <w:kern w:val="2"/>
          <w:sz w:val="24"/>
          <w:vertAlign w:val="superscript"/>
          <w:lang w:bidi="hi-IN"/>
        </w:rPr>
        <w:t>0</w:t>
      </w:r>
      <w:r w:rsidRPr="003269E5">
        <w:rPr>
          <w:rFonts w:ascii="Cambria" w:eastAsia="NSimSun" w:hAnsi="Cambria" w:cs="Times New Roman"/>
          <w:kern w:val="2"/>
          <w:sz w:val="24"/>
          <w:shd w:val="clear" w:color="auto" w:fill="FFFFFF"/>
          <w:lang w:bidi="hi-IN"/>
        </w:rPr>
        <w:t xml:space="preserve"> C. Wartość kaloryczna każdego posiłku musi być zgodna                           z aktualnymi</w:t>
      </w:r>
      <w:r w:rsidRPr="003269E5">
        <w:rPr>
          <w:rFonts w:ascii="Cambria" w:hAnsi="Cambria" w:cs="Times New Roman"/>
          <w:kern w:val="2"/>
          <w:sz w:val="24"/>
          <w:lang w:bidi="hi-IN"/>
        </w:rPr>
        <w:t xml:space="preserve"> normami żywienia dla populacji polskiej w zakresie określonej grupy wiekowej. </w:t>
      </w:r>
      <w:r w:rsidRPr="003269E5">
        <w:rPr>
          <w:rFonts w:ascii="Cambria" w:hAnsi="Cambria" w:cs="Times New Roman"/>
          <w:color w:val="000000"/>
          <w:kern w:val="2"/>
          <w:sz w:val="24"/>
          <w:lang w:bidi="hi-IN"/>
        </w:rPr>
        <w:t xml:space="preserve">Wszelkie zmiany w jadłospisie sugerowane przez </w:t>
      </w:r>
      <w:r w:rsidRPr="003269E5">
        <w:rPr>
          <w:rFonts w:ascii="Cambria" w:eastAsia="NSimSun" w:hAnsi="Cambria" w:cs="Times New Roman"/>
          <w:kern w:val="2"/>
          <w:sz w:val="24"/>
          <w:lang w:bidi="hi-IN"/>
        </w:rPr>
        <w:t>Zamawiającego</w:t>
      </w:r>
      <w:r w:rsidRPr="003269E5">
        <w:rPr>
          <w:rFonts w:ascii="Cambria" w:hAnsi="Cambria" w:cs="Times New Roman"/>
          <w:color w:val="000000"/>
          <w:kern w:val="2"/>
          <w:sz w:val="24"/>
          <w:lang w:bidi="hi-IN"/>
        </w:rPr>
        <w:t xml:space="preserve"> będą wiążące dla</w:t>
      </w:r>
      <w:r w:rsidRPr="003269E5">
        <w:rPr>
          <w:rFonts w:ascii="Cambria" w:eastAsia="NSimSun" w:hAnsi="Cambria" w:cs="Times New Roman"/>
          <w:kern w:val="2"/>
          <w:sz w:val="24"/>
          <w:lang w:bidi="hi-IN"/>
        </w:rPr>
        <w:t xml:space="preserve"> Wykonawcy</w:t>
      </w:r>
      <w:r w:rsidRPr="003269E5">
        <w:rPr>
          <w:rFonts w:ascii="Cambria" w:hAnsi="Cambria" w:cs="Times New Roman"/>
          <w:color w:val="000000"/>
          <w:kern w:val="2"/>
          <w:sz w:val="24"/>
          <w:lang w:bidi="hi-IN"/>
        </w:rPr>
        <w:t>.</w:t>
      </w:r>
    </w:p>
    <w:p w14:paraId="6E6D6D87" w14:textId="0D31E97F" w:rsidR="0079488A" w:rsidRPr="00DA0985" w:rsidRDefault="0079488A" w:rsidP="00C736F1">
      <w:pPr>
        <w:widowControl/>
        <w:numPr>
          <w:ilvl w:val="0"/>
          <w:numId w:val="12"/>
        </w:numPr>
        <w:suppressAutoHyphens/>
        <w:autoSpaceDE/>
        <w:autoSpaceDN/>
        <w:adjustRightInd/>
        <w:spacing w:line="360" w:lineRule="auto"/>
        <w:jc w:val="both"/>
        <w:rPr>
          <w:rFonts w:ascii="Cambria" w:eastAsia="NSimSun" w:hAnsi="Cambria" w:cs="Mangal"/>
          <w:kern w:val="2"/>
          <w:sz w:val="24"/>
          <w:lang w:bidi="hi-IN"/>
        </w:rPr>
      </w:pPr>
      <w:r w:rsidRPr="0022073B">
        <w:rPr>
          <w:rFonts w:ascii="Cambria" w:eastAsia="NSimSun" w:hAnsi="Cambria" w:cs="Mangal"/>
          <w:kern w:val="2"/>
          <w:sz w:val="24"/>
          <w:lang w:bidi="hi-IN"/>
        </w:rPr>
        <w:t xml:space="preserve">Posiłki Wykonawca dostarczać będzie transportem, </w:t>
      </w:r>
      <w:r w:rsidRPr="0022073B">
        <w:rPr>
          <w:rFonts w:ascii="Cambria" w:eastAsia="NSimSun" w:hAnsi="Cambria" w:cs="Times New Roman"/>
          <w:kern w:val="2"/>
          <w:sz w:val="24"/>
          <w:shd w:val="clear" w:color="auto" w:fill="FFFFFF"/>
          <w:lang w:bidi="hi-IN"/>
        </w:rPr>
        <w:t>spełniającym warunki sanitarne Państwowej Stacji Sanitarno-Epidemiologicznej,</w:t>
      </w:r>
      <w:r w:rsidRPr="0022073B">
        <w:rPr>
          <w:rFonts w:ascii="Cambria" w:hAnsi="Cambria" w:cs="Times New Roman"/>
          <w:kern w:val="2"/>
          <w:sz w:val="24"/>
          <w:lang w:bidi="hi-IN"/>
        </w:rPr>
        <w:t xml:space="preserve"> zgodnie z normami HACCP: środkiem </w:t>
      </w:r>
      <w:r w:rsidRPr="0022073B">
        <w:rPr>
          <w:rFonts w:ascii="Cambria" w:hAnsi="Cambria" w:cs="Times New Roman"/>
          <w:kern w:val="2"/>
          <w:sz w:val="24"/>
          <w:lang w:bidi="hi-IN"/>
        </w:rPr>
        <w:lastRenderedPageBreak/>
        <w:t>transportu dopuszczonym decyzją właściwego inspektora sanitarnego do</w:t>
      </w:r>
      <w:r w:rsidRPr="003269E5">
        <w:rPr>
          <w:rFonts w:ascii="Cambria" w:hAnsi="Cambria" w:cs="Times New Roman"/>
          <w:kern w:val="2"/>
          <w:sz w:val="24"/>
          <w:lang w:bidi="hi-IN"/>
        </w:rPr>
        <w:t xml:space="preserve"> przewozu posiłków dla potrzeb zbiorowego żywienia dzieci, w specjalistycznych termosach, gwarantujących utrzymanie odpowiedniej temperatury oraz jakości przywożonych potraw, </w:t>
      </w:r>
      <w:r w:rsidRPr="003269E5">
        <w:rPr>
          <w:rFonts w:ascii="Cambria" w:eastAsia="NSimSun" w:hAnsi="Cambria" w:cs="Times New Roman"/>
          <w:kern w:val="2"/>
          <w:sz w:val="24"/>
          <w:shd w:val="clear" w:color="auto" w:fill="FFFFFF"/>
          <w:lang w:bidi="hi-IN"/>
        </w:rPr>
        <w:t xml:space="preserve">zgodnie z procedurami niezbędnymi do zapewnienia bezpieczeństwa żywności i żywienia </w:t>
      </w:r>
      <w:r w:rsidR="005A284F">
        <w:rPr>
          <w:rFonts w:ascii="Cambria" w:eastAsia="NSimSun" w:hAnsi="Cambria" w:cs="Times New Roman"/>
          <w:kern w:val="2"/>
          <w:sz w:val="24"/>
          <w:shd w:val="clear" w:color="auto" w:fill="FFFFFF"/>
          <w:lang w:bidi="hi-IN"/>
        </w:rPr>
        <w:t xml:space="preserve">      </w:t>
      </w:r>
      <w:r w:rsidRPr="003269E5">
        <w:rPr>
          <w:rFonts w:ascii="Cambria" w:eastAsia="NSimSun" w:hAnsi="Cambria" w:cs="Times New Roman"/>
          <w:kern w:val="2"/>
          <w:sz w:val="24"/>
          <w:shd w:val="clear" w:color="auto" w:fill="FFFFFF"/>
          <w:lang w:bidi="hi-IN"/>
        </w:rPr>
        <w:t xml:space="preserve">z uwzględnieniem zapisów określonych </w:t>
      </w:r>
      <w:r w:rsidRPr="003269E5">
        <w:rPr>
          <w:rFonts w:ascii="Cambria" w:eastAsia="NSimSun" w:hAnsi="Cambria" w:cs="Times New Roman"/>
          <w:kern w:val="2"/>
          <w:sz w:val="24"/>
          <w:lang w:bidi="hi-IN"/>
        </w:rPr>
        <w:t xml:space="preserve">w </w:t>
      </w:r>
      <w:r w:rsidR="005A284F">
        <w:rPr>
          <w:rFonts w:ascii="Cambria" w:eastAsia="NSimSun" w:hAnsi="Cambria" w:cs="Times New Roman"/>
          <w:kern w:val="2"/>
          <w:sz w:val="24"/>
          <w:shd w:val="clear" w:color="auto" w:fill="FFFFFF"/>
          <w:lang w:bidi="hi-IN"/>
        </w:rPr>
        <w:t xml:space="preserve">ustawie </w:t>
      </w:r>
      <w:r w:rsidRPr="003269E5">
        <w:rPr>
          <w:rFonts w:ascii="Cambria" w:eastAsia="NSimSun" w:hAnsi="Cambria" w:cs="Times New Roman"/>
          <w:kern w:val="2"/>
          <w:sz w:val="24"/>
          <w:shd w:val="clear" w:color="auto" w:fill="FFFFFF"/>
          <w:lang w:bidi="hi-IN"/>
        </w:rPr>
        <w:t>z 25 sierpnia 2006 r.</w:t>
      </w:r>
      <w:r w:rsidRPr="003269E5">
        <w:rPr>
          <w:rFonts w:ascii="Cambria" w:eastAsia="NSimSun" w:hAnsi="Cambria" w:cs="Mangal"/>
          <w:kern w:val="2"/>
          <w:sz w:val="24"/>
          <w:shd w:val="clear" w:color="auto" w:fill="FFFFFF"/>
          <w:lang w:bidi="hi-IN"/>
        </w:rPr>
        <w:t> </w:t>
      </w:r>
      <w:r w:rsidRPr="003269E5">
        <w:rPr>
          <w:rFonts w:ascii="Cambria" w:eastAsia="NSimSun" w:hAnsi="Cambria" w:cs="Times New Roman"/>
          <w:i/>
          <w:iCs/>
          <w:kern w:val="2"/>
          <w:sz w:val="24"/>
          <w:shd w:val="clear" w:color="auto" w:fill="FFFFFF"/>
          <w:lang w:bidi="hi-IN"/>
        </w:rPr>
        <w:t>o bezpieczeństwie żywności i żywienia</w:t>
      </w:r>
      <w:r w:rsidRPr="003269E5">
        <w:rPr>
          <w:rFonts w:ascii="Cambria" w:eastAsia="NSimSun" w:hAnsi="Cambria" w:cs="Mangal"/>
          <w:kern w:val="2"/>
          <w:sz w:val="24"/>
          <w:shd w:val="clear" w:color="auto" w:fill="FFFFFF"/>
          <w:lang w:bidi="hi-IN"/>
        </w:rPr>
        <w:t> </w:t>
      </w:r>
      <w:r w:rsidRPr="003269E5">
        <w:rPr>
          <w:rFonts w:ascii="Cambria" w:eastAsia="NSimSun" w:hAnsi="Cambria" w:cs="Times New Roman"/>
          <w:kern w:val="2"/>
          <w:sz w:val="24"/>
          <w:shd w:val="clear" w:color="auto" w:fill="FFFFFF"/>
          <w:lang w:bidi="hi-IN"/>
        </w:rPr>
        <w:t xml:space="preserve">(tj. </w:t>
      </w:r>
      <w:r w:rsidRPr="003269E5">
        <w:rPr>
          <w:rFonts w:ascii="Cambria" w:eastAsia="NSimSun" w:hAnsi="Cambria" w:cs="Times New Roman"/>
          <w:kern w:val="2"/>
          <w:sz w:val="24"/>
          <w:lang w:bidi="hi-IN"/>
        </w:rPr>
        <w:t>Dz</w:t>
      </w:r>
      <w:r w:rsidR="005A284F">
        <w:rPr>
          <w:rFonts w:ascii="Cambria" w:eastAsia="NSimSun" w:hAnsi="Cambria" w:cs="Times New Roman"/>
          <w:kern w:val="2"/>
          <w:sz w:val="24"/>
          <w:lang w:bidi="hi-IN"/>
        </w:rPr>
        <w:t>. U. z 202</w:t>
      </w:r>
      <w:r w:rsidR="00CF4569">
        <w:rPr>
          <w:rFonts w:ascii="Cambria" w:eastAsia="NSimSun" w:hAnsi="Cambria" w:cs="Times New Roman"/>
          <w:kern w:val="2"/>
          <w:sz w:val="24"/>
          <w:lang w:bidi="hi-IN"/>
        </w:rPr>
        <w:t>3</w:t>
      </w:r>
      <w:r w:rsidR="005A284F">
        <w:rPr>
          <w:rFonts w:ascii="Cambria" w:eastAsia="NSimSun" w:hAnsi="Cambria" w:cs="Times New Roman"/>
          <w:kern w:val="2"/>
          <w:sz w:val="24"/>
          <w:lang w:bidi="hi-IN"/>
        </w:rPr>
        <w:t xml:space="preserve"> r., poz. </w:t>
      </w:r>
      <w:r w:rsidR="00CF4569">
        <w:rPr>
          <w:rFonts w:ascii="Cambria" w:eastAsia="NSimSun" w:hAnsi="Cambria" w:cs="Times New Roman"/>
          <w:kern w:val="2"/>
          <w:sz w:val="24"/>
          <w:lang w:bidi="hi-IN"/>
        </w:rPr>
        <w:t>1448</w:t>
      </w:r>
      <w:r w:rsidR="005A284F">
        <w:rPr>
          <w:rFonts w:ascii="Cambria" w:eastAsia="NSimSun" w:hAnsi="Cambria" w:cs="Times New Roman"/>
          <w:kern w:val="2"/>
          <w:sz w:val="24"/>
          <w:lang w:bidi="hi-IN"/>
        </w:rPr>
        <w:t xml:space="preserve"> </w:t>
      </w:r>
      <w:r w:rsidRPr="003269E5">
        <w:rPr>
          <w:rFonts w:ascii="Cambria" w:eastAsia="NSimSun" w:hAnsi="Cambria" w:cs="Times New Roman"/>
          <w:kern w:val="2"/>
          <w:sz w:val="24"/>
          <w:lang w:bidi="hi-IN"/>
        </w:rPr>
        <w:t xml:space="preserve">z </w:t>
      </w:r>
      <w:proofErr w:type="spellStart"/>
      <w:r w:rsidRPr="003269E5">
        <w:rPr>
          <w:rFonts w:ascii="Cambria" w:eastAsia="NSimSun" w:hAnsi="Cambria" w:cs="Times New Roman"/>
          <w:kern w:val="2"/>
          <w:sz w:val="24"/>
          <w:lang w:bidi="hi-IN"/>
        </w:rPr>
        <w:t>późn</w:t>
      </w:r>
      <w:proofErr w:type="spellEnd"/>
      <w:r w:rsidRPr="003269E5">
        <w:rPr>
          <w:rFonts w:ascii="Cambria" w:eastAsia="NSimSun" w:hAnsi="Cambria" w:cs="Times New Roman"/>
          <w:kern w:val="2"/>
          <w:sz w:val="24"/>
          <w:lang w:bidi="hi-IN"/>
        </w:rPr>
        <w:t xml:space="preserve">. </w:t>
      </w:r>
      <w:r w:rsidRPr="003269E5">
        <w:rPr>
          <w:rFonts w:ascii="Cambria" w:eastAsia="NSimSun" w:hAnsi="Cambria" w:cs="Times New Roman"/>
          <w:kern w:val="2"/>
          <w:sz w:val="24"/>
          <w:shd w:val="clear" w:color="auto" w:fill="FFFFFF"/>
          <w:lang w:bidi="hi-IN"/>
        </w:rPr>
        <w:t>zm</w:t>
      </w:r>
      <w:r w:rsidRPr="003269E5">
        <w:rPr>
          <w:rFonts w:ascii="Cambria" w:eastAsia="NSimSun" w:hAnsi="Cambria" w:cs="Times New Roman"/>
          <w:kern w:val="2"/>
          <w:sz w:val="24"/>
          <w:lang w:bidi="hi-IN"/>
        </w:rPr>
        <w:t>.).</w:t>
      </w:r>
    </w:p>
    <w:p w14:paraId="770FB599" w14:textId="77777777" w:rsidR="00F10250" w:rsidRDefault="0079488A" w:rsidP="00C736F1">
      <w:pPr>
        <w:widowControl/>
        <w:numPr>
          <w:ilvl w:val="0"/>
          <w:numId w:val="12"/>
        </w:numPr>
        <w:suppressAutoHyphens/>
        <w:autoSpaceDE/>
        <w:autoSpaceDN/>
        <w:adjustRightInd/>
        <w:spacing w:line="360" w:lineRule="auto"/>
        <w:jc w:val="both"/>
        <w:rPr>
          <w:rFonts w:ascii="Cambria" w:eastAsia="NSimSun" w:hAnsi="Cambria" w:cs="Mangal"/>
          <w:kern w:val="2"/>
          <w:sz w:val="24"/>
          <w:lang w:bidi="hi-IN"/>
        </w:rPr>
      </w:pPr>
      <w:r w:rsidRPr="003269E5">
        <w:rPr>
          <w:rFonts w:ascii="Cambria" w:eastAsia="NSimSun" w:hAnsi="Cambria" w:cs="Mangal"/>
          <w:kern w:val="2"/>
          <w:sz w:val="24"/>
          <w:lang w:bidi="hi-IN"/>
        </w:rPr>
        <w:t xml:space="preserve">Wykonawca ponosi także koszty załadunku i rozładunku wszystkich dostaw posiłku oraz usunięcia z terenu szkoły wszelkich odpadów pokonsumpcyjnych na własny koszt. </w:t>
      </w:r>
    </w:p>
    <w:p w14:paraId="1FECE383" w14:textId="5752C771" w:rsidR="003C7879" w:rsidRPr="00632E9E" w:rsidRDefault="00632E9E" w:rsidP="00C736F1">
      <w:pPr>
        <w:widowControl/>
        <w:numPr>
          <w:ilvl w:val="0"/>
          <w:numId w:val="12"/>
        </w:numPr>
        <w:autoSpaceDE/>
        <w:autoSpaceDN/>
        <w:adjustRightInd/>
        <w:spacing w:line="360" w:lineRule="auto"/>
        <w:jc w:val="both"/>
        <w:rPr>
          <w:rFonts w:ascii="Cambria" w:hAnsi="Cambria" w:cs="Times New Roman"/>
          <w:bCs/>
          <w:iCs/>
          <w:sz w:val="24"/>
        </w:rPr>
      </w:pPr>
      <w:r w:rsidRPr="003269E5">
        <w:rPr>
          <w:rFonts w:ascii="Cambria" w:eastAsia="NSimSun" w:hAnsi="Cambria" w:cs="Mangal"/>
          <w:bCs/>
          <w:iCs/>
          <w:kern w:val="2"/>
          <w:sz w:val="24"/>
          <w:lang w:bidi="hi-IN"/>
        </w:rPr>
        <w:t>W związku z zaistniałą sytuacją epidemiczną</w:t>
      </w:r>
      <w:r w:rsidR="00D53705">
        <w:rPr>
          <w:rFonts w:ascii="Cambria" w:eastAsia="NSimSun" w:hAnsi="Cambria" w:cs="Mangal"/>
          <w:bCs/>
          <w:iCs/>
          <w:kern w:val="2"/>
          <w:sz w:val="24"/>
          <w:lang w:bidi="hi-IN"/>
        </w:rPr>
        <w:t xml:space="preserve"> lub zdalnym nauczaniem</w:t>
      </w:r>
      <w:r w:rsidRPr="003269E5">
        <w:rPr>
          <w:rFonts w:ascii="Cambria" w:eastAsia="NSimSun" w:hAnsi="Cambria" w:cs="Mangal"/>
          <w:bCs/>
          <w:iCs/>
          <w:kern w:val="2"/>
          <w:sz w:val="24"/>
          <w:lang w:bidi="hi-IN"/>
        </w:rPr>
        <w:t xml:space="preserve"> Zamawiający zastrzega możliwość zawieszenia obiadów na czas nieokreślony lub zamówienie mniejszej ilości</w:t>
      </w:r>
      <w:r w:rsidR="00D53705">
        <w:rPr>
          <w:rFonts w:ascii="Cambria" w:eastAsia="NSimSun" w:hAnsi="Cambria" w:cs="Mangal"/>
          <w:bCs/>
          <w:iCs/>
          <w:kern w:val="2"/>
          <w:sz w:val="24"/>
          <w:lang w:bidi="hi-IN"/>
        </w:rPr>
        <w:t xml:space="preserve"> </w:t>
      </w:r>
      <w:r w:rsidRPr="003269E5">
        <w:rPr>
          <w:rFonts w:ascii="Cambria" w:eastAsia="NSimSun" w:hAnsi="Cambria" w:cs="Mangal"/>
          <w:bCs/>
          <w:iCs/>
          <w:kern w:val="2"/>
          <w:sz w:val="24"/>
          <w:lang w:bidi="hi-IN"/>
        </w:rPr>
        <w:t>obiadów w trakcie trwania umowy. Wykonawca nie może mieć w stosunku do Zamawiającego żadnych roszczeń z powodu realizacji umowy w mniejszym zakresie.</w:t>
      </w:r>
    </w:p>
    <w:p w14:paraId="5DE0D189" w14:textId="77777777" w:rsidR="00A33A4F" w:rsidRPr="00E544F9" w:rsidRDefault="00A33A4F" w:rsidP="003C7879">
      <w:pPr>
        <w:jc w:val="center"/>
        <w:rPr>
          <w:rFonts w:ascii="Cambria" w:hAnsi="Cambria" w:cs="Times New Roman"/>
          <w:b/>
          <w:sz w:val="24"/>
          <w:szCs w:val="24"/>
        </w:rPr>
      </w:pPr>
    </w:p>
    <w:p w14:paraId="14D3676A" w14:textId="77777777" w:rsidR="003C7879" w:rsidRPr="00E544F9" w:rsidRDefault="005A284F" w:rsidP="003C7879">
      <w:pPr>
        <w:jc w:val="center"/>
        <w:rPr>
          <w:rFonts w:ascii="Cambria" w:hAnsi="Cambria" w:cs="Times New Roman"/>
          <w:b/>
          <w:sz w:val="24"/>
          <w:szCs w:val="24"/>
        </w:rPr>
      </w:pPr>
      <w:r>
        <w:rPr>
          <w:rFonts w:ascii="Cambria" w:hAnsi="Cambria" w:cs="Times New Roman"/>
          <w:b/>
          <w:sz w:val="24"/>
          <w:szCs w:val="24"/>
        </w:rPr>
        <w:t>II</w:t>
      </w:r>
      <w:r w:rsidR="003C7879" w:rsidRPr="00E544F9">
        <w:rPr>
          <w:rFonts w:ascii="Cambria" w:hAnsi="Cambria" w:cs="Times New Roman"/>
          <w:b/>
          <w:sz w:val="24"/>
          <w:szCs w:val="24"/>
        </w:rPr>
        <w:t>. ROZLICZENIE I FAKTUROWANIE</w:t>
      </w:r>
    </w:p>
    <w:p w14:paraId="0D32FD8A" w14:textId="77777777" w:rsidR="003C7879" w:rsidRPr="00E544F9" w:rsidRDefault="003C7879" w:rsidP="003C7879">
      <w:pPr>
        <w:jc w:val="center"/>
        <w:rPr>
          <w:rFonts w:ascii="Cambria" w:hAnsi="Cambria" w:cs="Times New Roman"/>
          <w:b/>
          <w:sz w:val="24"/>
          <w:szCs w:val="24"/>
        </w:rPr>
      </w:pPr>
    </w:p>
    <w:p w14:paraId="78355B2A" w14:textId="77777777" w:rsidR="003C7879" w:rsidRPr="00E544F9" w:rsidRDefault="00CC34B4" w:rsidP="003C7879">
      <w:pPr>
        <w:jc w:val="center"/>
        <w:rPr>
          <w:rFonts w:ascii="Cambria" w:hAnsi="Cambria" w:cs="Times New Roman"/>
          <w:b/>
          <w:sz w:val="24"/>
          <w:szCs w:val="24"/>
        </w:rPr>
      </w:pPr>
      <w:r>
        <w:rPr>
          <w:rFonts w:ascii="Cambria" w:hAnsi="Cambria" w:cs="Times New Roman"/>
          <w:b/>
          <w:sz w:val="24"/>
          <w:szCs w:val="24"/>
        </w:rPr>
        <w:t>§ 2</w:t>
      </w:r>
    </w:p>
    <w:p w14:paraId="31F757C4" w14:textId="77777777" w:rsidR="00C96DCD" w:rsidRPr="00E544F9" w:rsidRDefault="00C96DCD" w:rsidP="003C7879">
      <w:pPr>
        <w:rPr>
          <w:rFonts w:ascii="Cambria" w:hAnsi="Cambria" w:cs="Times New Roman"/>
          <w:sz w:val="24"/>
          <w:szCs w:val="24"/>
          <w:u w:val="single"/>
        </w:rPr>
      </w:pPr>
    </w:p>
    <w:p w14:paraId="78EEB744" w14:textId="649507B3" w:rsidR="00CC34B4" w:rsidRPr="0022073B" w:rsidRDefault="00CC34B4" w:rsidP="00C736F1">
      <w:pPr>
        <w:pStyle w:val="Akapitzlist"/>
        <w:widowControl/>
        <w:numPr>
          <w:ilvl w:val="0"/>
          <w:numId w:val="1"/>
        </w:numPr>
        <w:autoSpaceDE/>
        <w:autoSpaceDN/>
        <w:adjustRightInd/>
        <w:spacing w:line="360" w:lineRule="auto"/>
        <w:jc w:val="both"/>
        <w:rPr>
          <w:rFonts w:ascii="Cambria" w:hAnsi="Cambria" w:cstheme="minorHAnsi"/>
          <w:color w:val="000000" w:themeColor="text1"/>
          <w:sz w:val="24"/>
          <w:szCs w:val="24"/>
        </w:rPr>
      </w:pPr>
      <w:r w:rsidRPr="0022073B">
        <w:rPr>
          <w:rFonts w:ascii="Cambria" w:hAnsi="Cambria" w:cs="Times New Roman"/>
          <w:color w:val="000000"/>
          <w:sz w:val="24"/>
          <w:szCs w:val="24"/>
        </w:rPr>
        <w:t>Cena brutto dziennego wyżywienia na jedno dziecko wynosić będzie: ……………. zł  (słownie: ………………………………… 00/100)</w:t>
      </w:r>
      <w:r w:rsidR="003E0D29" w:rsidRPr="0022073B">
        <w:rPr>
          <w:rFonts w:ascii="Cambria" w:hAnsi="Cambria" w:cs="Times New Roman"/>
          <w:sz w:val="24"/>
          <w:szCs w:val="24"/>
        </w:rPr>
        <w:t>, w tym „w</w:t>
      </w:r>
      <w:r w:rsidR="0098485C" w:rsidRPr="0022073B">
        <w:rPr>
          <w:rFonts w:ascii="Cambria" w:hAnsi="Cambria" w:cs="Times New Roman"/>
          <w:sz w:val="24"/>
          <w:szCs w:val="24"/>
        </w:rPr>
        <w:t>s</w:t>
      </w:r>
      <w:r w:rsidR="003E0D29" w:rsidRPr="0022073B">
        <w:rPr>
          <w:rFonts w:ascii="Cambria" w:hAnsi="Cambria" w:cs="Times New Roman"/>
          <w:sz w:val="24"/>
          <w:szCs w:val="24"/>
        </w:rPr>
        <w:t>ad do kotła” w wysokości …………</w:t>
      </w:r>
      <w:r w:rsidR="00393371" w:rsidRPr="0022073B">
        <w:rPr>
          <w:rFonts w:ascii="Cambria" w:hAnsi="Cambria" w:cs="Times New Roman"/>
          <w:sz w:val="24"/>
          <w:szCs w:val="24"/>
        </w:rPr>
        <w:t>zł brutto oraz koszty pośrednie tj. m.in.: przygotowanie, dowóz, podanie posiłku dziecku ………….. zł brutto.</w:t>
      </w:r>
    </w:p>
    <w:p w14:paraId="6B7C2226" w14:textId="704B889E" w:rsidR="00393371" w:rsidRPr="0022073B" w:rsidRDefault="00393371" w:rsidP="00393371">
      <w:pPr>
        <w:pStyle w:val="Normalny1"/>
        <w:widowControl w:val="0"/>
        <w:numPr>
          <w:ilvl w:val="0"/>
          <w:numId w:val="1"/>
        </w:numPr>
        <w:autoSpaceDE w:val="0"/>
        <w:autoSpaceDN w:val="0"/>
        <w:adjustRightInd w:val="0"/>
        <w:spacing w:line="360" w:lineRule="auto"/>
        <w:jc w:val="both"/>
        <w:rPr>
          <w:rFonts w:ascii="Cambria" w:hAnsi="Cambria"/>
          <w:color w:val="000000"/>
        </w:rPr>
      </w:pPr>
      <w:r w:rsidRPr="0022073B">
        <w:rPr>
          <w:rFonts w:ascii="Cambria" w:hAnsi="Cambria"/>
          <w:color w:val="000000"/>
        </w:rPr>
        <w:t xml:space="preserve">Koszt „wsadu do kotła” pokrywany jest  przez ucznia (rodziców/prawnych opiekunów) bezpośrednio u Wykonawcy, zaś w przypadku uczniów posiadających prawo do posiłków na podstawie decyzji Miejskiego Ośrodka Pomocy Rodzinie w Krośnie kwotę tą pokrywa Zamawiający na podstawie oddzielnego porozumienia z MOPR. </w:t>
      </w:r>
    </w:p>
    <w:p w14:paraId="03BE4823" w14:textId="60742821" w:rsidR="00393371" w:rsidRPr="0022073B" w:rsidRDefault="00393371" w:rsidP="00C736F1">
      <w:pPr>
        <w:pStyle w:val="Akapitzlist"/>
        <w:widowControl/>
        <w:numPr>
          <w:ilvl w:val="0"/>
          <w:numId w:val="1"/>
        </w:numPr>
        <w:autoSpaceDE/>
        <w:autoSpaceDN/>
        <w:adjustRightInd/>
        <w:spacing w:line="360" w:lineRule="auto"/>
        <w:jc w:val="both"/>
        <w:rPr>
          <w:rFonts w:ascii="Cambria" w:hAnsi="Cambria" w:cstheme="minorHAnsi"/>
          <w:sz w:val="24"/>
          <w:szCs w:val="24"/>
        </w:rPr>
      </w:pPr>
      <w:r w:rsidRPr="0022073B">
        <w:rPr>
          <w:rFonts w:ascii="Cambria" w:hAnsi="Cambria" w:cstheme="minorHAnsi"/>
          <w:sz w:val="24"/>
          <w:szCs w:val="24"/>
        </w:rPr>
        <w:t xml:space="preserve">Zamawiający pokrywa Wykonawcy </w:t>
      </w:r>
      <w:r w:rsidR="0073635B" w:rsidRPr="0022073B">
        <w:rPr>
          <w:rFonts w:ascii="Cambria" w:hAnsi="Cambria" w:cstheme="minorHAnsi"/>
          <w:sz w:val="24"/>
          <w:szCs w:val="24"/>
        </w:rPr>
        <w:t>„</w:t>
      </w:r>
      <w:r w:rsidRPr="0022073B">
        <w:rPr>
          <w:rFonts w:ascii="Cambria" w:hAnsi="Cambria" w:cstheme="minorHAnsi"/>
          <w:sz w:val="24"/>
          <w:szCs w:val="24"/>
        </w:rPr>
        <w:t>koszty pośrednie</w:t>
      </w:r>
      <w:r w:rsidR="0073635B" w:rsidRPr="0022073B">
        <w:rPr>
          <w:rFonts w:ascii="Cambria" w:hAnsi="Cambria" w:cstheme="minorHAnsi"/>
          <w:sz w:val="24"/>
          <w:szCs w:val="24"/>
        </w:rPr>
        <w:t>”</w:t>
      </w:r>
      <w:r w:rsidRPr="0022073B">
        <w:rPr>
          <w:rFonts w:ascii="Cambria" w:hAnsi="Cambria" w:cstheme="minorHAnsi"/>
          <w:sz w:val="24"/>
          <w:szCs w:val="24"/>
        </w:rPr>
        <w:t xml:space="preserve"> za przygotowanie posiłk</w:t>
      </w:r>
      <w:r w:rsidR="0073635B" w:rsidRPr="0022073B">
        <w:rPr>
          <w:rFonts w:ascii="Cambria" w:hAnsi="Cambria" w:cstheme="minorHAnsi"/>
          <w:sz w:val="24"/>
          <w:szCs w:val="24"/>
        </w:rPr>
        <w:t>ów</w:t>
      </w:r>
      <w:r w:rsidRPr="0022073B">
        <w:rPr>
          <w:rFonts w:ascii="Cambria" w:hAnsi="Cambria" w:cstheme="minorHAnsi"/>
          <w:sz w:val="24"/>
          <w:szCs w:val="24"/>
        </w:rPr>
        <w:t xml:space="preserve"> dla uczniów</w:t>
      </w:r>
      <w:r w:rsidR="0073635B" w:rsidRPr="0022073B">
        <w:rPr>
          <w:rFonts w:ascii="Cambria" w:hAnsi="Cambria" w:cstheme="minorHAnsi"/>
          <w:sz w:val="24"/>
          <w:szCs w:val="24"/>
        </w:rPr>
        <w:t>.</w:t>
      </w:r>
    </w:p>
    <w:p w14:paraId="78F9AD53" w14:textId="44555D68" w:rsidR="003E0D29" w:rsidRPr="0022073B" w:rsidRDefault="003E0D29" w:rsidP="00C736F1">
      <w:pPr>
        <w:pStyle w:val="Akapitzlist"/>
        <w:numPr>
          <w:ilvl w:val="0"/>
          <w:numId w:val="1"/>
        </w:numPr>
        <w:spacing w:line="360" w:lineRule="auto"/>
        <w:jc w:val="both"/>
        <w:rPr>
          <w:rFonts w:ascii="Cambria" w:hAnsi="Cambria" w:cs="Times New Roman"/>
          <w:sz w:val="24"/>
          <w:szCs w:val="24"/>
        </w:rPr>
      </w:pPr>
      <w:r w:rsidRPr="0022073B">
        <w:rPr>
          <w:rFonts w:ascii="Cambria" w:hAnsi="Cambria" w:cs="Times New Roman"/>
          <w:sz w:val="24"/>
          <w:szCs w:val="24"/>
        </w:rPr>
        <w:t>Za wykonanie i dostarczenie przedmiotu zamówienia Zamawiający zapłaci Wykonawcy wynagrodzenie miesięczne brutto obliczone jako iloczyn</w:t>
      </w:r>
      <w:r w:rsidR="00C736F1" w:rsidRPr="0022073B">
        <w:rPr>
          <w:rFonts w:ascii="Cambria" w:hAnsi="Cambria" w:cs="Times New Roman"/>
          <w:sz w:val="24"/>
          <w:szCs w:val="24"/>
        </w:rPr>
        <w:t xml:space="preserve"> </w:t>
      </w:r>
      <w:r w:rsidRPr="0022073B">
        <w:rPr>
          <w:rFonts w:ascii="Cambria" w:hAnsi="Cambria" w:cs="Times New Roman"/>
          <w:sz w:val="24"/>
          <w:szCs w:val="24"/>
        </w:rPr>
        <w:t xml:space="preserve">ilości wydanych posiłków </w:t>
      </w:r>
      <w:r w:rsidR="00C736F1" w:rsidRPr="0022073B">
        <w:rPr>
          <w:rFonts w:ascii="Cambria" w:hAnsi="Cambria" w:cs="Times New Roman"/>
          <w:sz w:val="24"/>
          <w:szCs w:val="24"/>
        </w:rPr>
        <w:t xml:space="preserve">                      </w:t>
      </w:r>
      <w:r w:rsidRPr="0022073B">
        <w:rPr>
          <w:rFonts w:ascii="Cambria" w:hAnsi="Cambria" w:cs="Times New Roman"/>
          <w:sz w:val="24"/>
          <w:szCs w:val="24"/>
        </w:rPr>
        <w:t xml:space="preserve">w danym miesiącu × cena brutto </w:t>
      </w:r>
      <w:r w:rsidR="00393371" w:rsidRPr="0022073B">
        <w:rPr>
          <w:rFonts w:ascii="Cambria" w:hAnsi="Cambria" w:cs="Times New Roman"/>
          <w:sz w:val="24"/>
          <w:szCs w:val="24"/>
        </w:rPr>
        <w:t xml:space="preserve">„kosztów pośrednich” przygotowania posiłku </w:t>
      </w:r>
      <w:r w:rsidRPr="0022073B">
        <w:rPr>
          <w:rFonts w:ascii="Cambria" w:hAnsi="Cambria" w:cs="Times New Roman"/>
          <w:sz w:val="24"/>
          <w:szCs w:val="24"/>
        </w:rPr>
        <w:t>dziennego wyżywienia na 1 dziecko o której mowa</w:t>
      </w:r>
      <w:r w:rsidR="0073635B" w:rsidRPr="0022073B">
        <w:rPr>
          <w:rFonts w:ascii="Cambria" w:hAnsi="Cambria" w:cs="Times New Roman"/>
          <w:sz w:val="24"/>
          <w:szCs w:val="24"/>
        </w:rPr>
        <w:t xml:space="preserve"> </w:t>
      </w:r>
      <w:r w:rsidRPr="0022073B">
        <w:rPr>
          <w:rFonts w:ascii="Cambria" w:hAnsi="Cambria" w:cs="Times New Roman"/>
          <w:sz w:val="24"/>
          <w:szCs w:val="24"/>
        </w:rPr>
        <w:t>w</w:t>
      </w:r>
      <w:r w:rsidR="00C736F1" w:rsidRPr="0022073B">
        <w:rPr>
          <w:rFonts w:ascii="Cambria" w:hAnsi="Cambria" w:cs="Times New Roman"/>
          <w:sz w:val="24"/>
          <w:szCs w:val="24"/>
        </w:rPr>
        <w:t xml:space="preserve"> </w:t>
      </w:r>
      <w:r w:rsidRPr="0022073B">
        <w:rPr>
          <w:rFonts w:ascii="Cambria" w:hAnsi="Cambria" w:cs="Times New Roman"/>
          <w:sz w:val="24"/>
          <w:szCs w:val="24"/>
        </w:rPr>
        <w:t xml:space="preserve">ust. </w:t>
      </w:r>
      <w:r w:rsidR="0098485C" w:rsidRPr="0022073B">
        <w:rPr>
          <w:rFonts w:ascii="Cambria" w:hAnsi="Cambria" w:cs="Times New Roman"/>
          <w:sz w:val="24"/>
          <w:szCs w:val="24"/>
        </w:rPr>
        <w:t>1</w:t>
      </w:r>
      <w:r w:rsidR="0073635B" w:rsidRPr="0022073B">
        <w:rPr>
          <w:rFonts w:ascii="Cambria" w:hAnsi="Cambria" w:cs="Times New Roman"/>
          <w:sz w:val="24"/>
          <w:szCs w:val="24"/>
        </w:rPr>
        <w:t>.</w:t>
      </w:r>
    </w:p>
    <w:p w14:paraId="350A48F0" w14:textId="19ED3088" w:rsidR="00812F19" w:rsidRPr="0022073B" w:rsidRDefault="00812F19" w:rsidP="00812F19">
      <w:pPr>
        <w:pStyle w:val="Lista"/>
        <w:numPr>
          <w:ilvl w:val="0"/>
          <w:numId w:val="1"/>
        </w:numPr>
        <w:spacing w:after="60" w:line="360" w:lineRule="auto"/>
        <w:jc w:val="both"/>
        <w:rPr>
          <w:rFonts w:ascii="Cambria" w:hAnsi="Cambria"/>
        </w:rPr>
      </w:pPr>
      <w:r w:rsidRPr="0022073B">
        <w:rPr>
          <w:rFonts w:ascii="Cambria" w:hAnsi="Cambria"/>
        </w:rPr>
        <w:t>Wartość umowy w czasie jej obowiązywania wynosi ogó</w:t>
      </w:r>
      <w:r w:rsidR="005A3B98" w:rsidRPr="0022073B">
        <w:rPr>
          <w:rFonts w:ascii="Cambria" w:hAnsi="Cambria"/>
        </w:rPr>
        <w:t xml:space="preserve">łem ……………………… </w:t>
      </w:r>
      <w:r w:rsidRPr="0022073B">
        <w:rPr>
          <w:rFonts w:ascii="Cambria" w:hAnsi="Cambria"/>
        </w:rPr>
        <w:t>zł</w:t>
      </w:r>
      <w:r w:rsidRPr="0022073B">
        <w:rPr>
          <w:rFonts w:ascii="Cambria" w:hAnsi="Cambria"/>
          <w:b/>
        </w:rPr>
        <w:t xml:space="preserve"> </w:t>
      </w:r>
      <w:r w:rsidR="005A3B98" w:rsidRPr="0022073B">
        <w:rPr>
          <w:rFonts w:ascii="Cambria" w:hAnsi="Cambria"/>
        </w:rPr>
        <w:t xml:space="preserve">brutto (słownie: ………………………. </w:t>
      </w:r>
      <w:r w:rsidRPr="0022073B">
        <w:rPr>
          <w:rFonts w:ascii="Cambria" w:hAnsi="Cambria"/>
        </w:rPr>
        <w:t>00/100 brutto)</w:t>
      </w:r>
      <w:r w:rsidR="00E25F8E" w:rsidRPr="0022073B">
        <w:rPr>
          <w:rFonts w:ascii="Cambria" w:hAnsi="Cambria"/>
        </w:rPr>
        <w:t>, w tym „w</w:t>
      </w:r>
      <w:r w:rsidR="0098485C" w:rsidRPr="0022073B">
        <w:rPr>
          <w:rFonts w:ascii="Cambria" w:hAnsi="Cambria"/>
        </w:rPr>
        <w:t>s</w:t>
      </w:r>
      <w:r w:rsidR="00E25F8E" w:rsidRPr="0022073B">
        <w:rPr>
          <w:rFonts w:ascii="Cambria" w:hAnsi="Cambria"/>
        </w:rPr>
        <w:t>ad do kotła” ………………..zł brutto,  koszty pośrednie przygotowania posiłku …………… zł brutto</w:t>
      </w:r>
      <w:r w:rsidRPr="0022073B">
        <w:rPr>
          <w:rFonts w:ascii="Cambria" w:hAnsi="Cambria"/>
        </w:rPr>
        <w:t>.</w:t>
      </w:r>
    </w:p>
    <w:p w14:paraId="1525830F" w14:textId="77777777" w:rsidR="0073635B" w:rsidRPr="0073635B" w:rsidRDefault="0073635B" w:rsidP="0073635B">
      <w:pPr>
        <w:pStyle w:val="Lista"/>
        <w:numPr>
          <w:ilvl w:val="0"/>
          <w:numId w:val="1"/>
        </w:numPr>
        <w:spacing w:after="60" w:line="360" w:lineRule="auto"/>
        <w:jc w:val="both"/>
        <w:rPr>
          <w:rFonts w:ascii="Cambria" w:hAnsi="Cambria"/>
        </w:rPr>
      </w:pPr>
      <w:r w:rsidRPr="0073635B">
        <w:rPr>
          <w:rFonts w:ascii="Cambria" w:hAnsi="Cambria"/>
        </w:rPr>
        <w:t>Wykonawca po każdym zakończonym miesiącu przedkłada Zamawiającemu fakturę za:</w:t>
      </w:r>
    </w:p>
    <w:p w14:paraId="5B219D54" w14:textId="68A56BFF" w:rsidR="0073635B" w:rsidRPr="0073635B" w:rsidRDefault="0073635B" w:rsidP="0073635B">
      <w:pPr>
        <w:pStyle w:val="Lista"/>
        <w:spacing w:after="60" w:line="360" w:lineRule="auto"/>
        <w:ind w:left="720" w:firstLine="0"/>
        <w:jc w:val="both"/>
        <w:rPr>
          <w:rFonts w:ascii="Cambria" w:hAnsi="Cambria"/>
        </w:rPr>
      </w:pPr>
      <w:r w:rsidRPr="0073635B">
        <w:rPr>
          <w:rFonts w:ascii="Cambria" w:hAnsi="Cambria"/>
        </w:rPr>
        <w:lastRenderedPageBreak/>
        <w:t xml:space="preserve">-  wykonanie usługi, o której mowa w </w:t>
      </w:r>
      <w:r w:rsidR="009D0278" w:rsidRPr="00976C89">
        <w:rPr>
          <w:b/>
          <w:bCs/>
        </w:rPr>
        <w:t>§</w:t>
      </w:r>
      <w:r w:rsidR="009D0278" w:rsidRPr="00E46733">
        <w:t xml:space="preserve"> 1</w:t>
      </w:r>
      <w:r w:rsidR="009D0278">
        <w:rPr>
          <w:b/>
          <w:bCs/>
        </w:rPr>
        <w:t xml:space="preserve"> </w:t>
      </w:r>
      <w:r w:rsidRPr="0073635B">
        <w:rPr>
          <w:rFonts w:ascii="Cambria" w:hAnsi="Cambria"/>
        </w:rPr>
        <w:t xml:space="preserve">pkt 1, wystawionej w oparciu o miesięczne zestawienie faktycznej liczby wydanych obiadów /zgodnie z przedłożoną </w:t>
      </w:r>
      <w:r w:rsidR="009D0278">
        <w:rPr>
          <w:rFonts w:ascii="Cambria" w:hAnsi="Cambria"/>
        </w:rPr>
        <w:br/>
      </w:r>
      <w:r w:rsidRPr="0073635B">
        <w:rPr>
          <w:rFonts w:ascii="Cambria" w:hAnsi="Cambria"/>
        </w:rPr>
        <w:t xml:space="preserve">w sekretariacie szkoły ewidencją dzieci żywionych /załącznik  nr 1 do Umowy/  i kwotą </w:t>
      </w:r>
      <w:r w:rsidR="002F35FF">
        <w:rPr>
          <w:rFonts w:ascii="Cambria" w:hAnsi="Cambria"/>
        </w:rPr>
        <w:t>………</w:t>
      </w:r>
      <w:r w:rsidRPr="0073635B">
        <w:rPr>
          <w:rFonts w:ascii="Cambria" w:hAnsi="Cambria"/>
        </w:rPr>
        <w:t xml:space="preserve"> zł brutto za każdy wydany posiłek abonamentowy.</w:t>
      </w:r>
    </w:p>
    <w:p w14:paraId="1D7B52A6" w14:textId="27CFB886" w:rsidR="00C736F1" w:rsidRDefault="00C736F1" w:rsidP="00C736F1">
      <w:pPr>
        <w:pStyle w:val="Lista"/>
        <w:numPr>
          <w:ilvl w:val="0"/>
          <w:numId w:val="1"/>
        </w:numPr>
        <w:spacing w:after="60" w:line="360" w:lineRule="auto"/>
        <w:jc w:val="both"/>
        <w:rPr>
          <w:rFonts w:ascii="Cambria" w:hAnsi="Cambria"/>
        </w:rPr>
      </w:pPr>
      <w:r w:rsidRPr="00E25F8E">
        <w:rPr>
          <w:rFonts w:ascii="Cambria" w:hAnsi="Cambria"/>
        </w:rPr>
        <w:t xml:space="preserve">Fakturę należy wystawić w następujący sposób: </w:t>
      </w:r>
      <w:r w:rsidRPr="00E25F8E">
        <w:rPr>
          <w:rFonts w:ascii="Cambria" w:hAnsi="Cambria"/>
          <w:b/>
        </w:rPr>
        <w:t>Nabywca</w:t>
      </w:r>
      <w:r w:rsidRPr="00E25F8E">
        <w:rPr>
          <w:rFonts w:ascii="Cambria" w:hAnsi="Cambria"/>
        </w:rPr>
        <w:t xml:space="preserve">: </w:t>
      </w:r>
      <w:r w:rsidR="00E25F8E" w:rsidRPr="00E25F8E">
        <w:rPr>
          <w:rFonts w:ascii="Cambria" w:hAnsi="Cambria"/>
        </w:rPr>
        <w:t>Gmina Miasto Krosno</w:t>
      </w:r>
      <w:r w:rsidRPr="00E25F8E">
        <w:rPr>
          <w:rFonts w:ascii="Cambria" w:hAnsi="Cambria"/>
        </w:rPr>
        <w:t xml:space="preserve">, </w:t>
      </w:r>
      <w:r w:rsidR="00E25F8E" w:rsidRPr="00E25F8E">
        <w:rPr>
          <w:rFonts w:ascii="Cambria" w:hAnsi="Cambria"/>
        </w:rPr>
        <w:t>Lwowska 28a</w:t>
      </w:r>
      <w:r w:rsidRPr="00E25F8E">
        <w:rPr>
          <w:rFonts w:ascii="Cambria" w:hAnsi="Cambria"/>
        </w:rPr>
        <w:t xml:space="preserve">, </w:t>
      </w:r>
      <w:r w:rsidR="00E25F8E" w:rsidRPr="00E25F8E">
        <w:rPr>
          <w:rFonts w:ascii="Cambria" w:hAnsi="Cambria"/>
        </w:rPr>
        <w:t>38-400 Krosno</w:t>
      </w:r>
      <w:r w:rsidRPr="00E25F8E">
        <w:rPr>
          <w:rFonts w:ascii="Cambria" w:hAnsi="Cambria"/>
        </w:rPr>
        <w:t xml:space="preserve">, NIP: </w:t>
      </w:r>
      <w:r w:rsidR="00E25F8E" w:rsidRPr="00E25F8E">
        <w:rPr>
          <w:rFonts w:ascii="Cambria" w:hAnsi="Cambria"/>
        </w:rPr>
        <w:t>684 00 13 798</w:t>
      </w:r>
      <w:r w:rsidRPr="00E25F8E">
        <w:rPr>
          <w:rFonts w:ascii="Cambria" w:hAnsi="Cambria"/>
        </w:rPr>
        <w:t xml:space="preserve">. </w:t>
      </w:r>
      <w:r w:rsidRPr="00E25F8E">
        <w:rPr>
          <w:rFonts w:ascii="Cambria" w:hAnsi="Cambria"/>
          <w:b/>
        </w:rPr>
        <w:t>Odbiorca:</w:t>
      </w:r>
      <w:r w:rsidRPr="00E25F8E">
        <w:rPr>
          <w:rFonts w:ascii="Cambria" w:hAnsi="Cambria"/>
        </w:rPr>
        <w:t xml:space="preserve"> </w:t>
      </w:r>
      <w:r w:rsidR="00E25F8E" w:rsidRPr="00E25F8E">
        <w:rPr>
          <w:rFonts w:ascii="Cambria" w:hAnsi="Cambria"/>
        </w:rPr>
        <w:t xml:space="preserve">Miejski Zespół Szkół Nr </w:t>
      </w:r>
      <w:r w:rsidR="00ED1FDA">
        <w:rPr>
          <w:rFonts w:ascii="Cambria" w:hAnsi="Cambria"/>
        </w:rPr>
        <w:t>7</w:t>
      </w:r>
      <w:r w:rsidR="00ED1FDA" w:rsidRPr="00E25F8E">
        <w:rPr>
          <w:rFonts w:ascii="Cambria" w:hAnsi="Cambria"/>
        </w:rPr>
        <w:t xml:space="preserve"> </w:t>
      </w:r>
      <w:r w:rsidR="00E25F8E" w:rsidRPr="00E25F8E">
        <w:rPr>
          <w:rFonts w:ascii="Cambria" w:hAnsi="Cambria"/>
        </w:rPr>
        <w:t xml:space="preserve">w Krośnie, ul. </w:t>
      </w:r>
      <w:r w:rsidR="00ED1FDA">
        <w:rPr>
          <w:rFonts w:ascii="Cambria" w:hAnsi="Cambria"/>
        </w:rPr>
        <w:t>Powstańców Śląskich</w:t>
      </w:r>
      <w:r w:rsidR="00ED1FDA" w:rsidRPr="00E25F8E">
        <w:rPr>
          <w:rFonts w:ascii="Cambria" w:hAnsi="Cambria"/>
        </w:rPr>
        <w:t xml:space="preserve"> </w:t>
      </w:r>
      <w:r w:rsidR="00ED1FDA">
        <w:rPr>
          <w:rFonts w:ascii="Cambria" w:hAnsi="Cambria"/>
        </w:rPr>
        <w:t>3</w:t>
      </w:r>
      <w:r w:rsidR="00E25F8E" w:rsidRPr="00E25F8E">
        <w:rPr>
          <w:rFonts w:ascii="Cambria" w:hAnsi="Cambria"/>
        </w:rPr>
        <w:t>7, 38-400 Krosno</w:t>
      </w:r>
      <w:r w:rsidRPr="00E25F8E">
        <w:rPr>
          <w:rFonts w:ascii="Cambria" w:hAnsi="Cambria"/>
        </w:rPr>
        <w:t>.</w:t>
      </w:r>
      <w:r w:rsidR="00E4150C" w:rsidRPr="00E25F8E">
        <w:rPr>
          <w:rFonts w:ascii="Cambria" w:hAnsi="Cambria"/>
        </w:rPr>
        <w:t xml:space="preserve"> </w:t>
      </w:r>
    </w:p>
    <w:p w14:paraId="69F97841" w14:textId="326FD006" w:rsidR="0073635B" w:rsidRPr="0073635B" w:rsidRDefault="0073635B" w:rsidP="0073635B">
      <w:pPr>
        <w:widowControl/>
        <w:numPr>
          <w:ilvl w:val="0"/>
          <w:numId w:val="1"/>
        </w:numPr>
        <w:autoSpaceDE/>
        <w:autoSpaceDN/>
        <w:adjustRightInd/>
        <w:spacing w:line="360" w:lineRule="auto"/>
        <w:jc w:val="both"/>
        <w:rPr>
          <w:rFonts w:ascii="Cambria" w:hAnsi="Cambria" w:cs="Times New Roman"/>
          <w:sz w:val="24"/>
          <w:szCs w:val="24"/>
        </w:rPr>
      </w:pPr>
      <w:r w:rsidRPr="0073635B">
        <w:rPr>
          <w:rFonts w:ascii="Cambria" w:hAnsi="Cambria" w:cs="Times New Roman"/>
          <w:sz w:val="24"/>
          <w:szCs w:val="24"/>
        </w:rPr>
        <w:t>Faktura płatna będzie przelewem na rachunek bankowy wskazany na fakturze.</w:t>
      </w:r>
    </w:p>
    <w:p w14:paraId="20C75DB4" w14:textId="77777777" w:rsidR="00E4150C" w:rsidRPr="00E25F8E" w:rsidRDefault="00E4150C" w:rsidP="00E4150C">
      <w:pPr>
        <w:pStyle w:val="Lista"/>
        <w:numPr>
          <w:ilvl w:val="0"/>
          <w:numId w:val="1"/>
        </w:numPr>
        <w:spacing w:after="60" w:line="360" w:lineRule="auto"/>
        <w:jc w:val="both"/>
        <w:rPr>
          <w:rFonts w:ascii="Cambria" w:hAnsi="Cambria"/>
        </w:rPr>
      </w:pPr>
      <w:r w:rsidRPr="00E25F8E">
        <w:rPr>
          <w:rFonts w:ascii="Cambria" w:hAnsi="Cambria"/>
        </w:rPr>
        <w:t>Strony ustalają, że zapłata za wykonanie przedmiotu umowy odbędzie się w następujący sposób:</w:t>
      </w:r>
    </w:p>
    <w:p w14:paraId="2F21EB5A" w14:textId="19579C60" w:rsidR="00E4150C" w:rsidRPr="00E25F8E" w:rsidRDefault="00E4150C" w:rsidP="00E25F8E">
      <w:pPr>
        <w:pStyle w:val="Lista"/>
        <w:numPr>
          <w:ilvl w:val="0"/>
          <w:numId w:val="21"/>
        </w:numPr>
        <w:spacing w:after="60" w:line="360" w:lineRule="auto"/>
        <w:jc w:val="both"/>
        <w:rPr>
          <w:rFonts w:ascii="Cambria" w:hAnsi="Cambria"/>
        </w:rPr>
      </w:pPr>
      <w:r w:rsidRPr="00E25F8E">
        <w:rPr>
          <w:rFonts w:ascii="Cambria" w:hAnsi="Cambria"/>
        </w:rPr>
        <w:t>nabywcą faktury (rachunku) jest</w:t>
      </w:r>
      <w:r w:rsidR="00E25F8E" w:rsidRPr="00E25F8E">
        <w:rPr>
          <w:rFonts w:ascii="Cambria" w:hAnsi="Cambria"/>
        </w:rPr>
        <w:t xml:space="preserve"> Gmina Miasto Krosno</w:t>
      </w:r>
      <w:r w:rsidRPr="00E25F8E">
        <w:rPr>
          <w:rFonts w:ascii="Cambria" w:hAnsi="Cambria"/>
        </w:rPr>
        <w:t xml:space="preserve">, ul. </w:t>
      </w:r>
      <w:r w:rsidR="00E25F8E" w:rsidRPr="00E25F8E">
        <w:rPr>
          <w:rFonts w:ascii="Cambria" w:hAnsi="Cambria"/>
        </w:rPr>
        <w:t>Lwowska 28a, 38-400 Krosno</w:t>
      </w:r>
      <w:r w:rsidRPr="00E25F8E">
        <w:rPr>
          <w:rFonts w:ascii="Cambria" w:hAnsi="Cambria"/>
        </w:rPr>
        <w:t xml:space="preserve">, NIP </w:t>
      </w:r>
      <w:r w:rsidR="00E25F8E" w:rsidRPr="00E25F8E">
        <w:rPr>
          <w:rFonts w:ascii="Cambria" w:hAnsi="Cambria"/>
        </w:rPr>
        <w:t>684-00-13-798</w:t>
      </w:r>
      <w:r w:rsidRPr="00E25F8E">
        <w:rPr>
          <w:rFonts w:ascii="Cambria" w:hAnsi="Cambria"/>
        </w:rPr>
        <w:t>;</w:t>
      </w:r>
    </w:p>
    <w:p w14:paraId="3A837DE1" w14:textId="637BEA4E" w:rsidR="00E4150C" w:rsidRPr="00E25F8E" w:rsidRDefault="00E4150C" w:rsidP="00912006">
      <w:pPr>
        <w:pStyle w:val="Lista"/>
        <w:numPr>
          <w:ilvl w:val="0"/>
          <w:numId w:val="21"/>
        </w:numPr>
        <w:spacing w:after="60" w:line="360" w:lineRule="auto"/>
        <w:jc w:val="both"/>
        <w:rPr>
          <w:rFonts w:ascii="Cambria" w:hAnsi="Cambria"/>
        </w:rPr>
      </w:pPr>
      <w:r w:rsidRPr="00E25F8E">
        <w:rPr>
          <w:rFonts w:ascii="Cambria" w:hAnsi="Cambria"/>
        </w:rPr>
        <w:t xml:space="preserve">odbiorcą faktury (rachunku) jest </w:t>
      </w:r>
      <w:r w:rsidR="00E25F8E" w:rsidRPr="00E25F8E">
        <w:rPr>
          <w:rFonts w:ascii="Cambria" w:hAnsi="Cambria"/>
        </w:rPr>
        <w:t xml:space="preserve">Miejski Zespół Szkół </w:t>
      </w:r>
      <w:r w:rsidRPr="00E25F8E">
        <w:rPr>
          <w:rFonts w:ascii="Cambria" w:hAnsi="Cambria"/>
        </w:rPr>
        <w:t xml:space="preserve">Nr </w:t>
      </w:r>
      <w:r w:rsidR="00ED1FDA">
        <w:rPr>
          <w:rFonts w:ascii="Cambria" w:hAnsi="Cambria"/>
        </w:rPr>
        <w:t>7</w:t>
      </w:r>
      <w:r w:rsidR="00ED1FDA" w:rsidRPr="00E25F8E">
        <w:rPr>
          <w:rFonts w:ascii="Cambria" w:hAnsi="Cambria"/>
        </w:rPr>
        <w:t xml:space="preserve"> </w:t>
      </w:r>
      <w:r w:rsidRPr="00E25F8E">
        <w:rPr>
          <w:rFonts w:ascii="Cambria" w:hAnsi="Cambria"/>
        </w:rPr>
        <w:t xml:space="preserve">w </w:t>
      </w:r>
      <w:r w:rsidR="00E25F8E" w:rsidRPr="00E25F8E">
        <w:rPr>
          <w:rFonts w:ascii="Cambria" w:hAnsi="Cambria"/>
        </w:rPr>
        <w:t>Krośnie</w:t>
      </w:r>
      <w:r w:rsidRPr="00E25F8E">
        <w:rPr>
          <w:rFonts w:ascii="Cambria" w:hAnsi="Cambria"/>
        </w:rPr>
        <w:t xml:space="preserve">, </w:t>
      </w:r>
      <w:r w:rsidR="00ED1FDA">
        <w:rPr>
          <w:rFonts w:ascii="Cambria" w:hAnsi="Cambria"/>
        </w:rPr>
        <w:br/>
      </w:r>
      <w:r w:rsidRPr="00E25F8E">
        <w:rPr>
          <w:rFonts w:ascii="Cambria" w:hAnsi="Cambria"/>
        </w:rPr>
        <w:t>ul.</w:t>
      </w:r>
      <w:r w:rsidR="00912006" w:rsidRPr="00E25F8E">
        <w:rPr>
          <w:rFonts w:ascii="Cambria" w:hAnsi="Cambria"/>
        </w:rPr>
        <w:t xml:space="preserve"> </w:t>
      </w:r>
      <w:r w:rsidR="00ED1FDA" w:rsidRPr="00E25F8E">
        <w:rPr>
          <w:rFonts w:ascii="Cambria" w:hAnsi="Cambria"/>
        </w:rPr>
        <w:t xml:space="preserve"> </w:t>
      </w:r>
      <w:r w:rsidR="00ED1FDA">
        <w:rPr>
          <w:rFonts w:ascii="Cambria" w:hAnsi="Cambria"/>
        </w:rPr>
        <w:t>Powstańców Śląskich</w:t>
      </w:r>
      <w:r w:rsidR="00ED1FDA" w:rsidRPr="00E25F8E">
        <w:rPr>
          <w:rFonts w:ascii="Cambria" w:hAnsi="Cambria"/>
        </w:rPr>
        <w:t xml:space="preserve"> </w:t>
      </w:r>
      <w:r w:rsidR="00ED1FDA">
        <w:rPr>
          <w:rFonts w:ascii="Cambria" w:hAnsi="Cambria"/>
        </w:rPr>
        <w:t>3</w:t>
      </w:r>
      <w:r w:rsidR="00ED1FDA" w:rsidRPr="00E25F8E">
        <w:rPr>
          <w:rFonts w:ascii="Cambria" w:hAnsi="Cambria"/>
        </w:rPr>
        <w:t>7</w:t>
      </w:r>
      <w:r w:rsidRPr="00E25F8E">
        <w:rPr>
          <w:rFonts w:ascii="Cambria" w:hAnsi="Cambria"/>
        </w:rPr>
        <w:t>, 3</w:t>
      </w:r>
      <w:r w:rsidR="00E25F8E" w:rsidRPr="00E25F8E">
        <w:rPr>
          <w:rFonts w:ascii="Cambria" w:hAnsi="Cambria"/>
        </w:rPr>
        <w:t>8</w:t>
      </w:r>
      <w:r w:rsidRPr="00E25F8E">
        <w:rPr>
          <w:rFonts w:ascii="Cambria" w:hAnsi="Cambria"/>
        </w:rPr>
        <w:t>-</w:t>
      </w:r>
      <w:r w:rsidR="00E25F8E" w:rsidRPr="00E25F8E">
        <w:rPr>
          <w:rFonts w:ascii="Cambria" w:hAnsi="Cambria"/>
        </w:rPr>
        <w:t>4</w:t>
      </w:r>
      <w:r w:rsidRPr="00E25F8E">
        <w:rPr>
          <w:rFonts w:ascii="Cambria" w:hAnsi="Cambria"/>
        </w:rPr>
        <w:t xml:space="preserve">00 </w:t>
      </w:r>
      <w:r w:rsidR="00E25F8E" w:rsidRPr="00E25F8E">
        <w:rPr>
          <w:rFonts w:ascii="Cambria" w:hAnsi="Cambria"/>
        </w:rPr>
        <w:t>Krosno</w:t>
      </w:r>
      <w:r w:rsidRPr="00E25F8E">
        <w:rPr>
          <w:rFonts w:ascii="Cambria" w:hAnsi="Cambria"/>
        </w:rPr>
        <w:t>;</w:t>
      </w:r>
    </w:p>
    <w:p w14:paraId="6180E466" w14:textId="12E33677" w:rsidR="00E4150C" w:rsidRPr="0022073B" w:rsidRDefault="00E4150C" w:rsidP="00912006">
      <w:pPr>
        <w:pStyle w:val="Lista"/>
        <w:numPr>
          <w:ilvl w:val="0"/>
          <w:numId w:val="21"/>
        </w:numPr>
        <w:spacing w:after="60" w:line="360" w:lineRule="auto"/>
        <w:jc w:val="both"/>
        <w:rPr>
          <w:rFonts w:ascii="Cambria" w:hAnsi="Cambria"/>
          <w:highlight w:val="yellow"/>
        </w:rPr>
      </w:pPr>
      <w:r w:rsidRPr="003C147C">
        <w:rPr>
          <w:rFonts w:ascii="Cambria" w:hAnsi="Cambria"/>
          <w:rPrChange w:id="55" w:author="Dell" w:date="2025-12-01T11:14:00Z">
            <w:rPr>
              <w:rFonts w:ascii="Cambria" w:hAnsi="Cambria"/>
            </w:rPr>
          </w:rPrChange>
        </w:rPr>
        <w:t>wyn</w:t>
      </w:r>
      <w:r w:rsidRPr="00E25F8E">
        <w:rPr>
          <w:rFonts w:ascii="Cambria" w:hAnsi="Cambria"/>
        </w:rPr>
        <w:t xml:space="preserve">agrodzenie dla Wykonawcy będzie płatne przelewem w terminie 14 dni od daty poprawnie wystawionej faktury. W miesiącu </w:t>
      </w:r>
      <w:r w:rsidR="00E25F8E" w:rsidRPr="00E25F8E">
        <w:rPr>
          <w:rFonts w:ascii="Cambria" w:hAnsi="Cambria"/>
        </w:rPr>
        <w:t>grudniu</w:t>
      </w:r>
      <w:r w:rsidRPr="00E25F8E">
        <w:rPr>
          <w:rFonts w:ascii="Cambria" w:hAnsi="Cambria"/>
        </w:rPr>
        <w:t xml:space="preserve"> ustala się, iż złożenie faktury </w:t>
      </w:r>
      <w:r w:rsidRPr="0022073B">
        <w:rPr>
          <w:rFonts w:ascii="Cambria" w:hAnsi="Cambria"/>
        </w:rPr>
        <w:t xml:space="preserve">nastąpi do dnia </w:t>
      </w:r>
      <w:r w:rsidR="00F7256E" w:rsidRPr="0022073B">
        <w:rPr>
          <w:rFonts w:ascii="Cambria" w:hAnsi="Cambria"/>
        </w:rPr>
        <w:t>……………..</w:t>
      </w:r>
      <w:r w:rsidRPr="0022073B">
        <w:rPr>
          <w:rFonts w:ascii="Cambria" w:hAnsi="Cambria"/>
        </w:rPr>
        <w:t xml:space="preserve"> roku. Z terminem płatności do  </w:t>
      </w:r>
      <w:r w:rsidR="00F7256E" w:rsidRPr="0022073B">
        <w:rPr>
          <w:rFonts w:ascii="Cambria" w:hAnsi="Cambria"/>
        </w:rPr>
        <w:t>………………..</w:t>
      </w:r>
    </w:p>
    <w:p w14:paraId="28C6F7B8" w14:textId="19D58425" w:rsidR="00E4150C" w:rsidRPr="00E25F8E" w:rsidRDefault="00E4150C" w:rsidP="00912006">
      <w:pPr>
        <w:pStyle w:val="Lista"/>
        <w:numPr>
          <w:ilvl w:val="0"/>
          <w:numId w:val="21"/>
        </w:numPr>
        <w:spacing w:after="60" w:line="360" w:lineRule="auto"/>
        <w:jc w:val="both"/>
        <w:rPr>
          <w:rFonts w:ascii="Cambria" w:hAnsi="Cambria"/>
        </w:rPr>
      </w:pPr>
      <w:r w:rsidRPr="00E25F8E">
        <w:rPr>
          <w:rFonts w:ascii="Cambria" w:hAnsi="Cambria"/>
        </w:rPr>
        <w:t>faktura zostanie wystawiona</w:t>
      </w:r>
      <w:r w:rsidR="00E25F8E" w:rsidRPr="00E25F8E">
        <w:rPr>
          <w:rFonts w:ascii="Cambria" w:hAnsi="Cambria"/>
        </w:rPr>
        <w:t xml:space="preserve"> </w:t>
      </w:r>
      <w:r w:rsidRPr="00E25F8E">
        <w:rPr>
          <w:rFonts w:ascii="Cambria" w:hAnsi="Cambria"/>
        </w:rPr>
        <w:t>na podstawie wykazu wydawanych posiłków podpisanego przez Zamawiającego i Wykonawcę</w:t>
      </w:r>
      <w:r w:rsidR="00912006" w:rsidRPr="00E25F8E">
        <w:rPr>
          <w:rFonts w:ascii="Cambria" w:hAnsi="Cambria"/>
        </w:rPr>
        <w:t>.</w:t>
      </w:r>
    </w:p>
    <w:p w14:paraId="3A97F4DB" w14:textId="23D8AF18" w:rsidR="00E4150C" w:rsidRPr="00E25F8E" w:rsidRDefault="00E4150C" w:rsidP="00912006">
      <w:pPr>
        <w:pStyle w:val="Lista"/>
        <w:numPr>
          <w:ilvl w:val="0"/>
          <w:numId w:val="21"/>
        </w:numPr>
        <w:spacing w:after="60" w:line="360" w:lineRule="auto"/>
        <w:jc w:val="both"/>
        <w:rPr>
          <w:rFonts w:ascii="Cambria" w:hAnsi="Cambria"/>
        </w:rPr>
      </w:pPr>
      <w:r w:rsidRPr="00E25F8E">
        <w:rPr>
          <w:rFonts w:ascii="Cambria" w:hAnsi="Cambria"/>
        </w:rPr>
        <w:t xml:space="preserve">za dzień zapłaty uważa się dzień obciążenia rachunku bankowego </w:t>
      </w:r>
      <w:r w:rsidR="00E25F8E" w:rsidRPr="00E25F8E">
        <w:rPr>
          <w:rFonts w:ascii="Cambria" w:hAnsi="Cambria"/>
        </w:rPr>
        <w:t xml:space="preserve">Miejskiego Zespołu Szkół Nr </w:t>
      </w:r>
      <w:r w:rsidR="00ED1FDA">
        <w:rPr>
          <w:rFonts w:ascii="Cambria" w:hAnsi="Cambria"/>
        </w:rPr>
        <w:t xml:space="preserve">7 </w:t>
      </w:r>
      <w:r w:rsidR="00E25F8E" w:rsidRPr="00E25F8E">
        <w:rPr>
          <w:rFonts w:ascii="Cambria" w:hAnsi="Cambria"/>
        </w:rPr>
        <w:t>w Krośnie.</w:t>
      </w:r>
    </w:p>
    <w:p w14:paraId="66937106" w14:textId="77777777" w:rsidR="00C736F1" w:rsidRPr="00E25F8E" w:rsidRDefault="00C736F1" w:rsidP="00912006">
      <w:pPr>
        <w:pStyle w:val="Akapitzlist"/>
        <w:widowControl/>
        <w:numPr>
          <w:ilvl w:val="0"/>
          <w:numId w:val="21"/>
        </w:numPr>
        <w:autoSpaceDE/>
        <w:autoSpaceDN/>
        <w:adjustRightInd/>
        <w:spacing w:line="360" w:lineRule="auto"/>
        <w:jc w:val="both"/>
        <w:rPr>
          <w:rFonts w:ascii="Cambria" w:hAnsi="Cambria"/>
          <w:sz w:val="24"/>
          <w:szCs w:val="24"/>
        </w:rPr>
      </w:pPr>
      <w:r w:rsidRPr="00E25F8E">
        <w:rPr>
          <w:rFonts w:ascii="Cambria" w:hAnsi="Cambria"/>
          <w:sz w:val="24"/>
          <w:szCs w:val="24"/>
        </w:rPr>
        <w:t xml:space="preserve">Należność płatna będzie ze środków budżetu szkoły, dział 801 rozdział 80148 § 4300. Zmiana klasyfikacji budżetowej nie wymaga aneksu do umowy. </w:t>
      </w:r>
    </w:p>
    <w:p w14:paraId="046CA8C0" w14:textId="43998982" w:rsidR="007E6155" w:rsidRDefault="007E6155" w:rsidP="000C4FDA">
      <w:pPr>
        <w:jc w:val="center"/>
        <w:rPr>
          <w:rFonts w:ascii="Cambria" w:hAnsi="Cambria" w:cs="Times New Roman"/>
          <w:b/>
          <w:sz w:val="24"/>
          <w:szCs w:val="24"/>
        </w:rPr>
      </w:pPr>
    </w:p>
    <w:p w14:paraId="743D1112" w14:textId="77777777" w:rsidR="00912006" w:rsidRDefault="00912006" w:rsidP="000C4FDA">
      <w:pPr>
        <w:jc w:val="center"/>
        <w:rPr>
          <w:rFonts w:ascii="Cambria" w:hAnsi="Cambria" w:cs="Times New Roman"/>
          <w:b/>
          <w:sz w:val="24"/>
          <w:szCs w:val="24"/>
        </w:rPr>
      </w:pPr>
    </w:p>
    <w:p w14:paraId="50AD295F" w14:textId="47A0F1E5" w:rsidR="000C4FDA" w:rsidRPr="00E544F9" w:rsidRDefault="000C4FDA" w:rsidP="000C4FDA">
      <w:pPr>
        <w:jc w:val="center"/>
        <w:rPr>
          <w:rFonts w:ascii="Cambria" w:hAnsi="Cambria" w:cs="Times New Roman"/>
          <w:b/>
          <w:sz w:val="24"/>
          <w:szCs w:val="24"/>
        </w:rPr>
      </w:pPr>
      <w:r>
        <w:rPr>
          <w:rFonts w:ascii="Cambria" w:hAnsi="Cambria" w:cs="Times New Roman"/>
          <w:b/>
          <w:sz w:val="24"/>
          <w:szCs w:val="24"/>
        </w:rPr>
        <w:t>III</w:t>
      </w:r>
      <w:r w:rsidRPr="00E544F9">
        <w:rPr>
          <w:rFonts w:ascii="Cambria" w:hAnsi="Cambria" w:cs="Times New Roman"/>
          <w:b/>
          <w:sz w:val="24"/>
          <w:szCs w:val="24"/>
        </w:rPr>
        <w:t>. ODPOWIEDZIALNOŚĆ ZA NIEWYKONANIE</w:t>
      </w:r>
    </w:p>
    <w:p w14:paraId="59C6CF54" w14:textId="1C418533" w:rsidR="000C4FDA" w:rsidRPr="000C4FDA" w:rsidRDefault="000C4FDA" w:rsidP="000C4FDA">
      <w:pPr>
        <w:jc w:val="center"/>
        <w:rPr>
          <w:rFonts w:ascii="Cambria" w:hAnsi="Cambria" w:cs="Times New Roman"/>
          <w:b/>
          <w:sz w:val="24"/>
          <w:szCs w:val="24"/>
        </w:rPr>
      </w:pPr>
      <w:r w:rsidRPr="00E544F9">
        <w:rPr>
          <w:rFonts w:ascii="Cambria" w:hAnsi="Cambria" w:cs="Times New Roman"/>
          <w:b/>
          <w:sz w:val="24"/>
          <w:szCs w:val="24"/>
        </w:rPr>
        <w:t>LUB NIENALEŻYTE WYKONANIE UMOWY.</w:t>
      </w:r>
    </w:p>
    <w:p w14:paraId="218BB241" w14:textId="77777777" w:rsidR="003C7879" w:rsidRPr="00E544F9" w:rsidRDefault="003C7879" w:rsidP="003C7879">
      <w:pPr>
        <w:jc w:val="center"/>
        <w:rPr>
          <w:rFonts w:ascii="Cambria" w:hAnsi="Cambria" w:cs="Times New Roman"/>
          <w:b/>
          <w:sz w:val="24"/>
          <w:szCs w:val="24"/>
        </w:rPr>
      </w:pPr>
    </w:p>
    <w:p w14:paraId="4D7A4BF5" w14:textId="76E53273" w:rsidR="00DA77F5" w:rsidRPr="001F16AD" w:rsidRDefault="003C7879" w:rsidP="001F16AD">
      <w:pPr>
        <w:jc w:val="center"/>
        <w:rPr>
          <w:rFonts w:ascii="Cambria" w:hAnsi="Cambria" w:cs="Times New Roman"/>
          <w:b/>
          <w:sz w:val="24"/>
          <w:szCs w:val="24"/>
        </w:rPr>
      </w:pPr>
      <w:r w:rsidRPr="00E544F9">
        <w:rPr>
          <w:rFonts w:ascii="Cambria" w:hAnsi="Cambria" w:cs="Times New Roman"/>
          <w:b/>
          <w:sz w:val="24"/>
          <w:szCs w:val="24"/>
        </w:rPr>
        <w:t>§</w:t>
      </w:r>
      <w:r w:rsidR="00306C3E">
        <w:rPr>
          <w:rFonts w:ascii="Cambria" w:hAnsi="Cambria" w:cs="Times New Roman"/>
          <w:b/>
          <w:sz w:val="24"/>
          <w:szCs w:val="24"/>
        </w:rPr>
        <w:t xml:space="preserve"> 3</w:t>
      </w:r>
    </w:p>
    <w:p w14:paraId="7B89CF54" w14:textId="2F32DDF8" w:rsidR="00306C3E" w:rsidRPr="00435B8F" w:rsidRDefault="00306C3E" w:rsidP="00306C3E">
      <w:pPr>
        <w:pStyle w:val="Akapitzlist"/>
        <w:widowControl/>
        <w:numPr>
          <w:ilvl w:val="0"/>
          <w:numId w:val="14"/>
        </w:numPr>
        <w:spacing w:line="360" w:lineRule="auto"/>
        <w:jc w:val="both"/>
        <w:rPr>
          <w:rFonts w:ascii="Cambria" w:hAnsi="Cambria" w:cs="Times New Roman"/>
          <w:b/>
          <w:bCs/>
          <w:color w:val="000000" w:themeColor="text1"/>
          <w:sz w:val="24"/>
          <w:szCs w:val="24"/>
        </w:rPr>
      </w:pPr>
      <w:r w:rsidRPr="00F2783C">
        <w:rPr>
          <w:rFonts w:ascii="Cambria" w:hAnsi="Cambria" w:cs="Times New Roman"/>
          <w:color w:val="000000" w:themeColor="text1"/>
          <w:sz w:val="24"/>
          <w:szCs w:val="24"/>
        </w:rPr>
        <w:t xml:space="preserve">W przypadku nie wykonania lub nienależytego wykonania przez Wykonawcę niniejszej umowy zapłaci on Zamawiającemu kary umowne w następujących przypadkach </w:t>
      </w:r>
      <w:r>
        <w:rPr>
          <w:rFonts w:ascii="Cambria" w:hAnsi="Cambria" w:cs="Times New Roman"/>
          <w:color w:val="000000" w:themeColor="text1"/>
          <w:sz w:val="24"/>
          <w:szCs w:val="24"/>
        </w:rPr>
        <w:t xml:space="preserve">                                         </w:t>
      </w:r>
      <w:r w:rsidRPr="00F2783C">
        <w:rPr>
          <w:rFonts w:ascii="Cambria" w:hAnsi="Cambria" w:cs="Times New Roman"/>
          <w:color w:val="000000" w:themeColor="text1"/>
          <w:sz w:val="24"/>
          <w:szCs w:val="24"/>
        </w:rPr>
        <w:t>i wysokościach:</w:t>
      </w:r>
    </w:p>
    <w:p w14:paraId="70E3D421" w14:textId="77777777" w:rsidR="00306C3E" w:rsidRDefault="00306C3E"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w przypadku nie dotrzymania terminu realizacji całości lub części zamówienia                     w danym dniu w kwocie 5 000,00 zł,</w:t>
      </w:r>
    </w:p>
    <w:p w14:paraId="6F4DF7B0" w14:textId="75E1DB4E" w:rsidR="00306C3E" w:rsidRDefault="00306C3E"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lastRenderedPageBreak/>
        <w:t>w przypadku opóźnienia w dostawie posiłków powyżej 15 minut w kwocie                                             1 000,00 zł za każde opóźnienie,</w:t>
      </w:r>
    </w:p>
    <w:p w14:paraId="1D2404F7" w14:textId="45A63DFE" w:rsidR="00306C3E" w:rsidRDefault="00306C3E"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w przypadku niedostarczenia kompletnego posiłku pod względem ilościowym lub wagowym w kwocie </w:t>
      </w:r>
      <w:r w:rsidR="00825B42">
        <w:rPr>
          <w:rFonts w:ascii="Cambria" w:hAnsi="Cambria" w:cstheme="minorHAnsi"/>
          <w:sz w:val="24"/>
          <w:szCs w:val="24"/>
        </w:rPr>
        <w:t>1</w:t>
      </w:r>
      <w:r>
        <w:rPr>
          <w:rFonts w:ascii="Cambria" w:hAnsi="Cambria" w:cstheme="minorHAnsi"/>
          <w:sz w:val="24"/>
          <w:szCs w:val="24"/>
        </w:rPr>
        <w:t> 000,00 zł za każde stwierdzone naruszenie w danym dniu,</w:t>
      </w:r>
    </w:p>
    <w:p w14:paraId="09DF2C1C" w14:textId="35CEAFC5" w:rsidR="00306C3E" w:rsidRDefault="00306C3E"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sidRPr="000907A2">
        <w:rPr>
          <w:rFonts w:ascii="Cambria" w:hAnsi="Cambria" w:cstheme="minorHAnsi"/>
          <w:sz w:val="24"/>
          <w:szCs w:val="24"/>
        </w:rPr>
        <w:t>w przypadku stwierdzenia wadliwości dostarczanych posiłków na skutek naruszenia norm żywieniowych lub przepisów sanitarno-epidemiologicznych</w:t>
      </w:r>
      <w:r>
        <w:rPr>
          <w:rFonts w:ascii="Cambria" w:hAnsi="Cambria" w:cstheme="minorHAnsi"/>
          <w:sz w:val="24"/>
          <w:szCs w:val="24"/>
        </w:rPr>
        <w:t xml:space="preserve"> </w:t>
      </w:r>
      <w:r w:rsidRPr="000907A2">
        <w:rPr>
          <w:rFonts w:ascii="Cambria" w:hAnsi="Cambria" w:cstheme="minorHAnsi"/>
          <w:sz w:val="24"/>
          <w:szCs w:val="24"/>
        </w:rPr>
        <w:t>w wysokości 2 000,00 zł w każdym stwier</w:t>
      </w:r>
      <w:r>
        <w:rPr>
          <w:rFonts w:ascii="Cambria" w:hAnsi="Cambria" w:cstheme="minorHAnsi"/>
          <w:sz w:val="24"/>
          <w:szCs w:val="24"/>
        </w:rPr>
        <w:t>dzonym przypadku,</w:t>
      </w:r>
    </w:p>
    <w:p w14:paraId="51ABE060" w14:textId="4AC1EFC1" w:rsidR="00306C3E" w:rsidRDefault="00306C3E"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w przypadku dostarczenia posiłków niezgodnie z zatwierdzonym jadłospisem                            o którym mowa w § 1 ust  </w:t>
      </w:r>
      <w:r w:rsidR="0098485C">
        <w:rPr>
          <w:rFonts w:ascii="Cambria" w:hAnsi="Cambria" w:cstheme="minorHAnsi"/>
          <w:sz w:val="24"/>
          <w:szCs w:val="24"/>
        </w:rPr>
        <w:t>8</w:t>
      </w:r>
      <w:r w:rsidR="00825B42">
        <w:rPr>
          <w:rFonts w:ascii="Cambria" w:hAnsi="Cambria" w:cstheme="minorHAnsi"/>
          <w:sz w:val="24"/>
          <w:szCs w:val="24"/>
        </w:rPr>
        <w:t xml:space="preserve"> </w:t>
      </w:r>
      <w:r>
        <w:rPr>
          <w:rFonts w:ascii="Cambria" w:hAnsi="Cambria" w:cstheme="minorHAnsi"/>
          <w:sz w:val="24"/>
          <w:szCs w:val="24"/>
        </w:rPr>
        <w:t xml:space="preserve">w wysokości 2 000,00 zł  za każdy przypadek stwierdzonej niezgodności. </w:t>
      </w:r>
    </w:p>
    <w:p w14:paraId="71003C50" w14:textId="3DED74C5" w:rsidR="0098485C" w:rsidRDefault="0098485C"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w wysokości 10% kwoty brutto, o której mowa w § 2 ust. 5, w przypadku odstąpienia którejkolwiek ze Stron od umowy z przyczyn zależnych od Wykonawcy. </w:t>
      </w:r>
    </w:p>
    <w:p w14:paraId="0FAAF0AF" w14:textId="72CB5441" w:rsidR="003A60FA" w:rsidRPr="00E46733" w:rsidRDefault="003A60FA" w:rsidP="003A60FA">
      <w:pPr>
        <w:pStyle w:val="Akapitzlist"/>
        <w:widowControl/>
        <w:numPr>
          <w:ilvl w:val="0"/>
          <w:numId w:val="15"/>
        </w:numPr>
        <w:autoSpaceDE/>
        <w:autoSpaceDN/>
        <w:adjustRightInd/>
        <w:spacing w:line="360" w:lineRule="auto"/>
        <w:jc w:val="both"/>
        <w:rPr>
          <w:rFonts w:ascii="Cambria" w:hAnsi="Cambria" w:cstheme="minorHAnsi"/>
          <w:sz w:val="24"/>
          <w:szCs w:val="24"/>
        </w:rPr>
      </w:pPr>
      <w:r w:rsidRPr="003A60FA">
        <w:rPr>
          <w:rFonts w:ascii="Cambria" w:hAnsi="Cambria" w:cstheme="minorHAnsi"/>
          <w:sz w:val="24"/>
          <w:szCs w:val="24"/>
        </w:rPr>
        <w:t xml:space="preserve">w wysokości 10% kwoty brutto, o której mowa w § 2 ust. 5, w przypadku </w:t>
      </w:r>
      <w:r w:rsidRPr="00E46733">
        <w:rPr>
          <w:rFonts w:ascii="Cambria" w:hAnsi="Cambria" w:cstheme="minorHAnsi"/>
          <w:sz w:val="24"/>
          <w:szCs w:val="24"/>
        </w:rPr>
        <w:t xml:space="preserve">wypowiedzenia przez Wykonawcę umowy bez zachowania miesięcznego okresu wypowiedzenia o którym mowa w </w:t>
      </w:r>
      <w:r w:rsidRPr="00E46733">
        <w:rPr>
          <w:rFonts w:ascii="Cambria" w:hAnsi="Cambria" w:cs="Times New Roman"/>
          <w:bCs/>
          <w:color w:val="000000"/>
          <w:sz w:val="24"/>
          <w:szCs w:val="24"/>
        </w:rPr>
        <w:t>ust</w:t>
      </w:r>
      <w:r w:rsidRPr="003A60FA">
        <w:rPr>
          <w:rFonts w:ascii="Cambria" w:hAnsi="Cambria" w:cs="Times New Roman"/>
          <w:bCs/>
          <w:color w:val="000000"/>
          <w:sz w:val="24"/>
          <w:szCs w:val="24"/>
        </w:rPr>
        <w:t>.</w:t>
      </w:r>
      <w:r w:rsidRPr="00E46733">
        <w:rPr>
          <w:rFonts w:ascii="Cambria" w:hAnsi="Cambria" w:cs="Times New Roman"/>
          <w:bCs/>
          <w:color w:val="000000"/>
          <w:sz w:val="24"/>
          <w:szCs w:val="24"/>
        </w:rPr>
        <w:t xml:space="preserve"> </w:t>
      </w:r>
      <w:r>
        <w:rPr>
          <w:rFonts w:ascii="Cambria" w:hAnsi="Cambria" w:cs="Times New Roman"/>
          <w:bCs/>
          <w:color w:val="000000"/>
          <w:sz w:val="24"/>
          <w:szCs w:val="24"/>
        </w:rPr>
        <w:t>6 lub w przypadku rozwiązania umowy w trybie przewidzianym w ust. 7 lub ust. 8</w:t>
      </w:r>
      <w:r w:rsidRPr="003A60FA">
        <w:rPr>
          <w:rFonts w:ascii="Cambria" w:hAnsi="Cambria" w:cs="Times New Roman"/>
          <w:bCs/>
          <w:color w:val="000000"/>
          <w:sz w:val="24"/>
          <w:szCs w:val="24"/>
        </w:rPr>
        <w:t>.</w:t>
      </w:r>
    </w:p>
    <w:p w14:paraId="30601384" w14:textId="163DE56B" w:rsidR="0098485C" w:rsidRPr="00E46733" w:rsidRDefault="0098485C"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sidRPr="00E46733">
        <w:rPr>
          <w:rFonts w:ascii="Cambria" w:hAnsi="Cambria" w:cstheme="minorHAnsi"/>
          <w:color w:val="000000"/>
          <w:sz w:val="24"/>
          <w:szCs w:val="24"/>
        </w:rPr>
        <w:t xml:space="preserve">z tytułu niespełnienia wymagań zatrudnienia na podstawie umowy o pracę w związku z realizacją zamówienia Wykonawca zapłaci karę umowną w wysokości 1 000,00 zł za każdy przypadek. </w:t>
      </w:r>
    </w:p>
    <w:p w14:paraId="4C0626CB" w14:textId="22FD9412" w:rsidR="003A60FA" w:rsidRDefault="003A60FA"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za zwłokę w przedstawieniu dokumentów ubezpieczeniowych, o których mowa w § 1 ust. 4 lit. g, w wysokości 100 zł za każdy dzień zwłoki. </w:t>
      </w:r>
    </w:p>
    <w:p w14:paraId="4357E854" w14:textId="763691E0" w:rsidR="003A60FA" w:rsidRPr="000907A2" w:rsidRDefault="003A60FA" w:rsidP="00306C3E">
      <w:pPr>
        <w:pStyle w:val="Akapitzlist"/>
        <w:widowControl/>
        <w:numPr>
          <w:ilvl w:val="0"/>
          <w:numId w:val="15"/>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w przypadku niewykonania obowiązków wynikających z reklamacji złożonych przez Zamawiającego, w wysokości 500,00 zł za każdy przypadek. </w:t>
      </w:r>
    </w:p>
    <w:p w14:paraId="1C8303F3" w14:textId="77777777" w:rsidR="00306C3E" w:rsidRDefault="00306C3E" w:rsidP="00E46733">
      <w:pPr>
        <w:pStyle w:val="Akapitzlist"/>
        <w:widowControl/>
        <w:numPr>
          <w:ilvl w:val="0"/>
          <w:numId w:val="17"/>
        </w:numPr>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Zamawiający zastrzega sobie możliwość potrącenia kar umownych z najbliższej faktury. </w:t>
      </w:r>
    </w:p>
    <w:p w14:paraId="693B5246" w14:textId="77777777" w:rsidR="00306C3E" w:rsidRDefault="00306C3E" w:rsidP="00306C3E">
      <w:pPr>
        <w:pStyle w:val="Akapitzlist"/>
        <w:numPr>
          <w:ilvl w:val="1"/>
          <w:numId w:val="16"/>
        </w:numPr>
        <w:suppressAutoHyphens/>
        <w:autoSpaceDE/>
        <w:autoSpaceDN/>
        <w:adjustRightInd/>
        <w:spacing w:line="360" w:lineRule="auto"/>
        <w:jc w:val="both"/>
        <w:rPr>
          <w:rFonts w:ascii="Cambria" w:hAnsi="Cambria" w:cstheme="minorHAnsi"/>
          <w:sz w:val="24"/>
          <w:szCs w:val="24"/>
        </w:rPr>
      </w:pPr>
      <w:r>
        <w:rPr>
          <w:rFonts w:ascii="Cambria" w:hAnsi="Cambria" w:cstheme="minorHAnsi"/>
          <w:sz w:val="24"/>
          <w:szCs w:val="24"/>
        </w:rPr>
        <w:t>Zamawiający może dochodzić odszkodowania od wykonawcy przewyższającego wysokość kar umownych zastrzeżonych w niniejszej umowie.</w:t>
      </w:r>
    </w:p>
    <w:p w14:paraId="23D02ED5" w14:textId="2D2E5B32" w:rsidR="00306C3E" w:rsidRDefault="00306C3E" w:rsidP="00306C3E">
      <w:pPr>
        <w:pStyle w:val="Akapitzlist"/>
        <w:numPr>
          <w:ilvl w:val="1"/>
          <w:numId w:val="16"/>
        </w:numPr>
        <w:suppressAutoHyphens/>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Niewykonanie w całości lub w części zobowiązań </w:t>
      </w:r>
      <w:r w:rsidR="003A60FA">
        <w:rPr>
          <w:rFonts w:ascii="Cambria" w:hAnsi="Cambria" w:cstheme="minorHAnsi"/>
          <w:sz w:val="24"/>
          <w:szCs w:val="24"/>
        </w:rPr>
        <w:t>S</w:t>
      </w:r>
      <w:r>
        <w:rPr>
          <w:rFonts w:ascii="Cambria" w:hAnsi="Cambria" w:cstheme="minorHAnsi"/>
          <w:sz w:val="24"/>
          <w:szCs w:val="24"/>
        </w:rPr>
        <w:t xml:space="preserve">tron wynikających z niniejszej umowy nie może być wykorzystane wobec drugiej </w:t>
      </w:r>
      <w:r w:rsidR="003A60FA">
        <w:rPr>
          <w:rFonts w:ascii="Cambria" w:hAnsi="Cambria" w:cstheme="minorHAnsi"/>
          <w:sz w:val="24"/>
          <w:szCs w:val="24"/>
        </w:rPr>
        <w:t>S</w:t>
      </w:r>
      <w:r>
        <w:rPr>
          <w:rFonts w:ascii="Cambria" w:hAnsi="Cambria" w:cstheme="minorHAnsi"/>
          <w:sz w:val="24"/>
          <w:szCs w:val="24"/>
        </w:rPr>
        <w:t xml:space="preserve">trony do dochodzenia roszczeń, jeśli przyczyną niewykonania jest siła wyższa. W takim przypadku Wykonawca może żądać jedynie wynagrodzenia należnego mu z tytułu wykonania części umowy. </w:t>
      </w:r>
    </w:p>
    <w:p w14:paraId="104AF7FE" w14:textId="6351D3B0" w:rsidR="00101DEB" w:rsidRDefault="00306C3E" w:rsidP="004767D4">
      <w:pPr>
        <w:pStyle w:val="Akapitzlist"/>
        <w:numPr>
          <w:ilvl w:val="1"/>
          <w:numId w:val="16"/>
        </w:numPr>
        <w:suppressAutoHyphens/>
        <w:autoSpaceDE/>
        <w:autoSpaceDN/>
        <w:adjustRightInd/>
        <w:spacing w:line="360" w:lineRule="auto"/>
        <w:jc w:val="both"/>
        <w:rPr>
          <w:rFonts w:ascii="Cambria" w:hAnsi="Cambria" w:cstheme="minorHAnsi"/>
          <w:sz w:val="24"/>
          <w:szCs w:val="24"/>
        </w:rPr>
      </w:pPr>
      <w:r>
        <w:rPr>
          <w:rFonts w:ascii="Cambria" w:hAnsi="Cambria" w:cstheme="minorHAnsi"/>
          <w:sz w:val="24"/>
          <w:szCs w:val="24"/>
        </w:rPr>
        <w:t xml:space="preserve">Przez siłę wyższą rozumie się zdarzenia niemożliwe do przewidzenia w chwili zawierania umowy, na które strony nie mają wpływu i są przez strony niemożliwe do pokonania, </w:t>
      </w:r>
      <w:r w:rsidR="00952E01">
        <w:rPr>
          <w:rFonts w:ascii="Cambria" w:hAnsi="Cambria" w:cstheme="minorHAnsi"/>
          <w:sz w:val="24"/>
          <w:szCs w:val="24"/>
        </w:rPr>
        <w:t xml:space="preserve">                               </w:t>
      </w:r>
      <w:r>
        <w:rPr>
          <w:rFonts w:ascii="Cambria" w:hAnsi="Cambria" w:cstheme="minorHAnsi"/>
          <w:sz w:val="24"/>
          <w:szCs w:val="24"/>
        </w:rPr>
        <w:t xml:space="preserve">a w szczególności: klęski żywiołowe, wojny, mobilizacje, zamknięcie granic, zamknięcie szkół, akty prawne organów władzy lub administracji publicznej uniemożliwiające </w:t>
      </w:r>
      <w:r>
        <w:rPr>
          <w:rFonts w:ascii="Cambria" w:hAnsi="Cambria" w:cstheme="minorHAnsi"/>
          <w:sz w:val="24"/>
          <w:szCs w:val="24"/>
        </w:rPr>
        <w:lastRenderedPageBreak/>
        <w:t xml:space="preserve">wykonanie umowy w całości lub w części. </w:t>
      </w:r>
    </w:p>
    <w:p w14:paraId="0D1EAC5C" w14:textId="49A5426B" w:rsidR="00C80781" w:rsidRPr="00BC2DEE" w:rsidRDefault="00C80781" w:rsidP="00BC2DEE">
      <w:pPr>
        <w:pStyle w:val="Akapitzlist"/>
        <w:numPr>
          <w:ilvl w:val="1"/>
          <w:numId w:val="16"/>
        </w:numPr>
        <w:suppressAutoHyphens/>
        <w:autoSpaceDE/>
        <w:autoSpaceDN/>
        <w:adjustRightInd/>
        <w:spacing w:line="360" w:lineRule="auto"/>
        <w:jc w:val="both"/>
        <w:rPr>
          <w:rFonts w:ascii="Cambria" w:hAnsi="Cambria" w:cstheme="minorHAnsi"/>
          <w:sz w:val="24"/>
          <w:szCs w:val="24"/>
        </w:rPr>
      </w:pPr>
      <w:r w:rsidRPr="00BC2DEE">
        <w:rPr>
          <w:rFonts w:ascii="Cambria" w:hAnsi="Cambria" w:cs="Times New Roman"/>
          <w:color w:val="000000"/>
          <w:sz w:val="24"/>
          <w:szCs w:val="24"/>
        </w:rPr>
        <w:t>Każda ze stron może wypowiedzieć niniejsza umowę z zachowaniem miesięcznego okresu wypowiedzenia.</w:t>
      </w:r>
    </w:p>
    <w:p w14:paraId="6CC70003" w14:textId="4B021C09" w:rsidR="00C80781" w:rsidRPr="00BC2DEE" w:rsidRDefault="00C80781" w:rsidP="00BC2DEE">
      <w:pPr>
        <w:pStyle w:val="Akapitzlist"/>
        <w:numPr>
          <w:ilvl w:val="1"/>
          <w:numId w:val="16"/>
        </w:numPr>
        <w:suppressAutoHyphens/>
        <w:autoSpaceDE/>
        <w:autoSpaceDN/>
        <w:adjustRightInd/>
        <w:spacing w:line="360" w:lineRule="auto"/>
        <w:jc w:val="both"/>
        <w:rPr>
          <w:rFonts w:ascii="Cambria" w:hAnsi="Cambria" w:cstheme="minorHAnsi"/>
          <w:sz w:val="24"/>
          <w:szCs w:val="24"/>
        </w:rPr>
      </w:pPr>
      <w:r w:rsidRPr="00BC2DEE">
        <w:rPr>
          <w:rFonts w:ascii="Cambria" w:hAnsi="Cambria" w:cs="Times New Roman"/>
          <w:color w:val="000000"/>
          <w:sz w:val="24"/>
          <w:szCs w:val="24"/>
        </w:rPr>
        <w:t xml:space="preserve">Zamawiającemu przysługuje prawo rozwiązania umowy bez zachowania okresu wypowiedzenia i bez odszkodowania w przypadku </w:t>
      </w:r>
      <w:r w:rsidR="003A60FA">
        <w:rPr>
          <w:rFonts w:ascii="Cambria" w:hAnsi="Cambria" w:cs="Times New Roman"/>
          <w:color w:val="000000"/>
          <w:sz w:val="24"/>
          <w:szCs w:val="24"/>
        </w:rPr>
        <w:t xml:space="preserve">rażącego </w:t>
      </w:r>
      <w:r w:rsidRPr="00BC2DEE">
        <w:rPr>
          <w:rFonts w:ascii="Cambria" w:hAnsi="Cambria" w:cs="Times New Roman"/>
          <w:color w:val="000000"/>
          <w:sz w:val="24"/>
          <w:szCs w:val="24"/>
        </w:rPr>
        <w:t>naruszenia przez Wykonawcę jej postanowień</w:t>
      </w:r>
      <w:r w:rsidR="003A60FA">
        <w:rPr>
          <w:rFonts w:ascii="Cambria" w:hAnsi="Cambria" w:cs="Times New Roman"/>
          <w:color w:val="000000"/>
          <w:sz w:val="24"/>
          <w:szCs w:val="24"/>
        </w:rPr>
        <w:t>, po uprzednim jednokrotnym wezwaniu Wykonawcy do zaprzestania naruszeń i wykonywania umowy w sposób należyty</w:t>
      </w:r>
      <w:r w:rsidRPr="00BC2DEE">
        <w:rPr>
          <w:rFonts w:ascii="Cambria" w:hAnsi="Cambria" w:cs="Times New Roman"/>
          <w:color w:val="000000"/>
          <w:sz w:val="24"/>
          <w:szCs w:val="24"/>
        </w:rPr>
        <w:t>.</w:t>
      </w:r>
    </w:p>
    <w:p w14:paraId="209D402C" w14:textId="666D6068" w:rsidR="003A60FA" w:rsidRPr="00E46733" w:rsidRDefault="00C80781" w:rsidP="003A60FA">
      <w:pPr>
        <w:pStyle w:val="Akapitzlist"/>
        <w:numPr>
          <w:ilvl w:val="1"/>
          <w:numId w:val="16"/>
        </w:numPr>
        <w:suppressAutoHyphens/>
        <w:autoSpaceDE/>
        <w:autoSpaceDN/>
        <w:adjustRightInd/>
        <w:spacing w:line="360" w:lineRule="auto"/>
        <w:jc w:val="both"/>
        <w:rPr>
          <w:rFonts w:ascii="Cambria" w:hAnsi="Cambria" w:cstheme="minorHAnsi"/>
          <w:sz w:val="24"/>
          <w:szCs w:val="24"/>
        </w:rPr>
      </w:pPr>
      <w:r w:rsidRPr="003A60FA">
        <w:rPr>
          <w:rFonts w:ascii="Cambria" w:hAnsi="Cambria" w:cs="Times New Roman"/>
          <w:color w:val="000000"/>
          <w:sz w:val="24"/>
          <w:szCs w:val="24"/>
        </w:rPr>
        <w:t xml:space="preserve">Niezależnie od uprawnienia wynikającego z ust. </w:t>
      </w:r>
      <w:r w:rsidR="003A60FA" w:rsidRPr="003A60FA">
        <w:rPr>
          <w:rFonts w:ascii="Cambria" w:hAnsi="Cambria" w:cs="Times New Roman"/>
          <w:color w:val="000000"/>
          <w:sz w:val="24"/>
          <w:szCs w:val="24"/>
        </w:rPr>
        <w:t>7</w:t>
      </w:r>
      <w:r w:rsidRPr="003A60FA">
        <w:rPr>
          <w:rFonts w:ascii="Cambria" w:hAnsi="Cambria" w:cs="Times New Roman"/>
          <w:color w:val="000000"/>
          <w:sz w:val="24"/>
          <w:szCs w:val="24"/>
        </w:rPr>
        <w:t xml:space="preserve"> Zamawiającemu przysługuje prawo </w:t>
      </w:r>
      <w:r w:rsidRPr="003A60FA">
        <w:rPr>
          <w:rFonts w:ascii="Cambria" w:hAnsi="Cambria" w:cs="Times New Roman"/>
          <w:color w:val="000000"/>
          <w:sz w:val="24"/>
          <w:szCs w:val="24"/>
        </w:rPr>
        <w:br/>
        <w:t>do rozwiązania umowy</w:t>
      </w:r>
      <w:r w:rsidR="00BC2DEE" w:rsidRPr="003A60FA">
        <w:rPr>
          <w:rFonts w:ascii="Cambria" w:hAnsi="Cambria" w:cs="Times New Roman"/>
          <w:color w:val="000000"/>
          <w:sz w:val="24"/>
          <w:szCs w:val="24"/>
        </w:rPr>
        <w:t xml:space="preserve"> </w:t>
      </w:r>
      <w:r w:rsidRPr="003A60FA">
        <w:rPr>
          <w:rFonts w:ascii="Cambria" w:hAnsi="Cambria" w:cs="Times New Roman"/>
          <w:color w:val="000000"/>
          <w:sz w:val="24"/>
          <w:szCs w:val="24"/>
        </w:rPr>
        <w:t xml:space="preserve">bez zachowania okresu wypowiedzenia i bez odszkodowania, </w:t>
      </w:r>
      <w:r w:rsidRPr="003A60FA">
        <w:rPr>
          <w:rFonts w:ascii="Cambria" w:hAnsi="Cambria" w:cs="Times New Roman"/>
          <w:color w:val="000000"/>
          <w:sz w:val="24"/>
          <w:szCs w:val="24"/>
        </w:rPr>
        <w:br/>
        <w:t>w przypadku określonym w art. 52c ust. 5 ustawy o bezpieczeństwie żywności</w:t>
      </w:r>
      <w:r w:rsidR="00BC2DEE" w:rsidRPr="003A60FA">
        <w:rPr>
          <w:rFonts w:ascii="Cambria" w:hAnsi="Cambria" w:cs="Times New Roman"/>
          <w:color w:val="000000"/>
          <w:sz w:val="24"/>
          <w:szCs w:val="24"/>
        </w:rPr>
        <w:t xml:space="preserve"> </w:t>
      </w:r>
      <w:r w:rsidRPr="003A60FA">
        <w:rPr>
          <w:rFonts w:ascii="Cambria" w:hAnsi="Cambria" w:cs="Times New Roman"/>
          <w:color w:val="000000"/>
          <w:sz w:val="24"/>
          <w:szCs w:val="24"/>
        </w:rPr>
        <w:t>i żywienia.</w:t>
      </w:r>
    </w:p>
    <w:p w14:paraId="75DEEA28" w14:textId="77777777" w:rsidR="003A60FA" w:rsidRPr="003A60FA" w:rsidRDefault="003A60FA" w:rsidP="003A60FA">
      <w:pPr>
        <w:pStyle w:val="Akapitzlist"/>
        <w:numPr>
          <w:ilvl w:val="1"/>
          <w:numId w:val="16"/>
        </w:numPr>
        <w:suppressAutoHyphens/>
        <w:autoSpaceDE/>
        <w:autoSpaceDN/>
        <w:adjustRightInd/>
        <w:spacing w:line="360" w:lineRule="auto"/>
        <w:jc w:val="both"/>
        <w:rPr>
          <w:rFonts w:ascii="Cambria" w:hAnsi="Cambria" w:cstheme="minorHAnsi"/>
          <w:sz w:val="24"/>
          <w:szCs w:val="24"/>
        </w:rPr>
      </w:pPr>
      <w:r w:rsidRPr="00E46733">
        <w:rPr>
          <w:rFonts w:ascii="Cambria" w:hAnsi="Cambria" w:cstheme="minorHAnsi"/>
          <w:sz w:val="24"/>
          <w:szCs w:val="24"/>
          <w:lang w:eastAsia="ar-SA"/>
        </w:rPr>
        <w:t xml:space="preserve">Zamawiający ma możliwość naliczenia kar umownych jednocześnie z kilku tytułów. Limit kar umownych, jakie Zamawiający może nałożyć na Wykonawcę z wszystkich tytułów przewidzianych w niniejszej umowie wynosi </w:t>
      </w:r>
      <w:r w:rsidRPr="003A60FA">
        <w:rPr>
          <w:rFonts w:ascii="Cambria" w:hAnsi="Cambria" w:cstheme="minorHAnsi"/>
          <w:sz w:val="24"/>
          <w:szCs w:val="24"/>
          <w:lang w:eastAsia="ar-SA"/>
        </w:rPr>
        <w:t>2</w:t>
      </w:r>
      <w:r w:rsidRPr="00E46733">
        <w:rPr>
          <w:rFonts w:ascii="Cambria" w:hAnsi="Cambria" w:cstheme="minorHAnsi"/>
          <w:sz w:val="24"/>
          <w:szCs w:val="24"/>
          <w:lang w:eastAsia="ar-SA"/>
        </w:rPr>
        <w:t xml:space="preserve">0% </w:t>
      </w:r>
      <w:r w:rsidRPr="003A60FA">
        <w:rPr>
          <w:rFonts w:ascii="Cambria" w:hAnsi="Cambria" w:cstheme="minorHAnsi"/>
          <w:sz w:val="24"/>
          <w:szCs w:val="24"/>
        </w:rPr>
        <w:t>kwoty brutto, o której mowa w § 2 ust. 5.</w:t>
      </w:r>
    </w:p>
    <w:p w14:paraId="0B61075E" w14:textId="0653E071" w:rsidR="003A60FA" w:rsidRPr="00E46733" w:rsidRDefault="003A60FA" w:rsidP="00E46733">
      <w:pPr>
        <w:pStyle w:val="Akapitzlist"/>
        <w:numPr>
          <w:ilvl w:val="1"/>
          <w:numId w:val="16"/>
        </w:numPr>
        <w:suppressAutoHyphens/>
        <w:autoSpaceDE/>
        <w:autoSpaceDN/>
        <w:adjustRightInd/>
        <w:spacing w:line="360" w:lineRule="auto"/>
        <w:jc w:val="both"/>
        <w:rPr>
          <w:rFonts w:ascii="Cambria" w:hAnsi="Cambria" w:cstheme="minorHAnsi"/>
          <w:sz w:val="24"/>
          <w:szCs w:val="24"/>
        </w:rPr>
      </w:pPr>
      <w:r w:rsidRPr="00E46733">
        <w:rPr>
          <w:rFonts w:ascii="Cambria" w:hAnsi="Cambria" w:cstheme="minorHAnsi"/>
          <w:sz w:val="24"/>
          <w:szCs w:val="24"/>
          <w:lang w:eastAsia="ar-SA"/>
        </w:rPr>
        <w:t>Zapłata kary umownej nie zwalania</w:t>
      </w:r>
      <w:r>
        <w:rPr>
          <w:rFonts w:ascii="Cambria" w:hAnsi="Cambria" w:cstheme="minorHAnsi"/>
          <w:sz w:val="24"/>
          <w:szCs w:val="24"/>
          <w:lang w:eastAsia="ar-SA"/>
        </w:rPr>
        <w:t>, poza przypadkami dotyczącymi odstąpienia lub rozwiązania umowy,</w:t>
      </w:r>
      <w:r w:rsidRPr="00E46733">
        <w:rPr>
          <w:rFonts w:ascii="Cambria" w:hAnsi="Cambria" w:cstheme="minorHAnsi"/>
          <w:sz w:val="24"/>
          <w:szCs w:val="24"/>
          <w:lang w:eastAsia="ar-SA"/>
        </w:rPr>
        <w:t xml:space="preserve"> Wykonawcy z obowiązku zrealizowania umowy lub jakichkolwiek innych obowiązków i zobowiązań wynikających z </w:t>
      </w:r>
      <w:r>
        <w:rPr>
          <w:rFonts w:ascii="Cambria" w:hAnsi="Cambria" w:cstheme="minorHAnsi"/>
          <w:sz w:val="24"/>
          <w:szCs w:val="24"/>
          <w:lang w:eastAsia="ar-SA"/>
        </w:rPr>
        <w:t>u</w:t>
      </w:r>
      <w:r w:rsidRPr="00E46733">
        <w:rPr>
          <w:rFonts w:ascii="Cambria" w:hAnsi="Cambria" w:cstheme="minorHAnsi"/>
          <w:sz w:val="24"/>
          <w:szCs w:val="24"/>
          <w:lang w:eastAsia="ar-SA"/>
        </w:rPr>
        <w:t>mowy.</w:t>
      </w:r>
    </w:p>
    <w:p w14:paraId="4068CD56" w14:textId="77777777" w:rsidR="003A60FA" w:rsidRPr="003A60FA" w:rsidRDefault="003A60FA" w:rsidP="00E46733">
      <w:pPr>
        <w:pStyle w:val="Akapitzlist"/>
        <w:suppressAutoHyphens/>
        <w:autoSpaceDE/>
        <w:autoSpaceDN/>
        <w:adjustRightInd/>
        <w:spacing w:line="360" w:lineRule="auto"/>
        <w:ind w:left="360"/>
        <w:jc w:val="both"/>
        <w:rPr>
          <w:rFonts w:ascii="Cambria" w:hAnsi="Cambria" w:cstheme="minorHAnsi"/>
          <w:sz w:val="24"/>
          <w:szCs w:val="24"/>
        </w:rPr>
      </w:pPr>
    </w:p>
    <w:p w14:paraId="750AB7A8" w14:textId="77777777" w:rsidR="00101DEB" w:rsidRPr="00E544F9" w:rsidRDefault="00101DEB" w:rsidP="00911366">
      <w:pPr>
        <w:jc w:val="center"/>
        <w:rPr>
          <w:rFonts w:ascii="Cambria" w:hAnsi="Cambria" w:cs="Times New Roman"/>
          <w:b/>
          <w:sz w:val="24"/>
          <w:szCs w:val="24"/>
        </w:rPr>
      </w:pPr>
    </w:p>
    <w:p w14:paraId="373499B3" w14:textId="1F8FF8D2" w:rsidR="00911366" w:rsidRPr="00E544F9" w:rsidRDefault="00B929D5" w:rsidP="00911366">
      <w:pPr>
        <w:jc w:val="center"/>
        <w:rPr>
          <w:rFonts w:ascii="Cambria" w:hAnsi="Cambria" w:cs="Times New Roman"/>
          <w:b/>
          <w:sz w:val="24"/>
          <w:szCs w:val="24"/>
        </w:rPr>
      </w:pPr>
      <w:r>
        <w:rPr>
          <w:rFonts w:ascii="Cambria" w:hAnsi="Cambria" w:cs="Times New Roman"/>
          <w:b/>
          <w:sz w:val="24"/>
          <w:szCs w:val="24"/>
        </w:rPr>
        <w:t>I</w:t>
      </w:r>
      <w:r w:rsidR="00911366" w:rsidRPr="00E544F9">
        <w:rPr>
          <w:rFonts w:ascii="Cambria" w:hAnsi="Cambria" w:cs="Times New Roman"/>
          <w:b/>
          <w:sz w:val="24"/>
          <w:szCs w:val="24"/>
        </w:rPr>
        <w:t>V</w:t>
      </w:r>
      <w:r w:rsidR="0053245D" w:rsidRPr="00E544F9">
        <w:rPr>
          <w:rFonts w:ascii="Cambria" w:hAnsi="Cambria" w:cs="Times New Roman"/>
          <w:b/>
          <w:sz w:val="24"/>
          <w:szCs w:val="24"/>
        </w:rPr>
        <w:t>. PODWYKONAWSTWO</w:t>
      </w:r>
    </w:p>
    <w:p w14:paraId="77F930A1" w14:textId="77777777" w:rsidR="003B67C6" w:rsidRPr="00E544F9" w:rsidRDefault="003B67C6" w:rsidP="00911366">
      <w:pPr>
        <w:jc w:val="center"/>
        <w:rPr>
          <w:rFonts w:ascii="Cambria" w:hAnsi="Cambria" w:cs="Times New Roman"/>
          <w:b/>
          <w:sz w:val="24"/>
          <w:szCs w:val="24"/>
        </w:rPr>
      </w:pPr>
    </w:p>
    <w:p w14:paraId="2DCB9111" w14:textId="5DAD5411" w:rsidR="003B67C6" w:rsidRPr="00E544F9" w:rsidRDefault="003B67C6" w:rsidP="00E46733">
      <w:pPr>
        <w:spacing w:line="360" w:lineRule="auto"/>
        <w:jc w:val="center"/>
        <w:rPr>
          <w:rFonts w:ascii="Cambria" w:hAnsi="Cambria" w:cs="Times New Roman"/>
          <w:b/>
          <w:sz w:val="24"/>
          <w:szCs w:val="24"/>
        </w:rPr>
      </w:pPr>
      <w:r w:rsidRPr="00E544F9">
        <w:rPr>
          <w:rFonts w:ascii="Cambria" w:hAnsi="Cambria" w:cs="Times New Roman"/>
          <w:b/>
          <w:sz w:val="24"/>
          <w:szCs w:val="24"/>
        </w:rPr>
        <w:t>§</w:t>
      </w:r>
      <w:r w:rsidR="000C4FDA">
        <w:rPr>
          <w:rFonts w:ascii="Cambria" w:hAnsi="Cambria" w:cs="Times New Roman"/>
          <w:b/>
          <w:sz w:val="24"/>
          <w:szCs w:val="24"/>
        </w:rPr>
        <w:t xml:space="preserve"> 4</w:t>
      </w:r>
    </w:p>
    <w:p w14:paraId="3DFED150" w14:textId="77777777" w:rsidR="003A60FA" w:rsidRPr="00E46733" w:rsidRDefault="003A60FA" w:rsidP="00E46733">
      <w:pPr>
        <w:pStyle w:val="Akapitzlist"/>
        <w:widowControl/>
        <w:numPr>
          <w:ilvl w:val="0"/>
          <w:numId w:val="29"/>
        </w:numPr>
        <w:autoSpaceDE/>
        <w:autoSpaceDN/>
        <w:adjustRightInd/>
        <w:spacing w:line="360" w:lineRule="auto"/>
        <w:ind w:left="284" w:hanging="284"/>
        <w:jc w:val="both"/>
        <w:rPr>
          <w:rFonts w:ascii="Cambria" w:hAnsi="Cambria" w:cstheme="minorHAnsi"/>
          <w:iCs/>
          <w:sz w:val="24"/>
          <w:szCs w:val="24"/>
        </w:rPr>
      </w:pPr>
      <w:r w:rsidRPr="00E46733">
        <w:rPr>
          <w:rFonts w:ascii="Cambria" w:hAnsi="Cambria" w:cstheme="minorHAnsi"/>
          <w:iCs/>
          <w:sz w:val="24"/>
          <w:szCs w:val="24"/>
        </w:rPr>
        <w:t>Wykonawca powierza następującym podwykonawcom …………………………………</w:t>
      </w:r>
      <w:del w:id="56" w:author="Dell" w:date="2025-11-27T14:16:00Z">
        <w:r w:rsidRPr="00E46733" w:rsidDel="00C5059D">
          <w:rPr>
            <w:rFonts w:ascii="Cambria" w:hAnsi="Cambria" w:cstheme="minorHAnsi"/>
            <w:iCs/>
            <w:sz w:val="24"/>
            <w:szCs w:val="24"/>
          </w:rPr>
          <w:delText xml:space="preserve">……………… </w:delText>
        </w:r>
      </w:del>
      <w:r w:rsidRPr="00E46733">
        <w:rPr>
          <w:rFonts w:ascii="Cambria" w:hAnsi="Cambria" w:cstheme="minorHAnsi"/>
          <w:iCs/>
          <w:sz w:val="24"/>
          <w:szCs w:val="24"/>
        </w:rPr>
        <w:t>wykonanie umowy w zakresie ………………………………………………………………………….……………….……</w:t>
      </w:r>
      <w:del w:id="57" w:author="Dell" w:date="2025-11-27T14:16:00Z">
        <w:r w:rsidRPr="00E46733" w:rsidDel="00C5059D">
          <w:rPr>
            <w:rFonts w:ascii="Cambria" w:hAnsi="Cambria" w:cstheme="minorHAnsi"/>
            <w:iCs/>
            <w:sz w:val="24"/>
            <w:szCs w:val="24"/>
          </w:rPr>
          <w:delText>…….</w:delText>
        </w:r>
      </w:del>
    </w:p>
    <w:p w14:paraId="31088B30" w14:textId="77777777" w:rsidR="003A60FA" w:rsidRPr="003A60FA" w:rsidRDefault="003A60FA" w:rsidP="003A60FA">
      <w:pPr>
        <w:pStyle w:val="Akapitzlist"/>
        <w:widowControl/>
        <w:numPr>
          <w:ilvl w:val="0"/>
          <w:numId w:val="29"/>
        </w:numPr>
        <w:autoSpaceDE/>
        <w:autoSpaceDN/>
        <w:adjustRightInd/>
        <w:spacing w:line="360" w:lineRule="auto"/>
        <w:ind w:left="284" w:hanging="284"/>
        <w:jc w:val="both"/>
        <w:rPr>
          <w:rFonts w:ascii="Cambria" w:hAnsi="Cambria" w:cstheme="minorHAnsi"/>
          <w:iCs/>
          <w:sz w:val="24"/>
          <w:szCs w:val="24"/>
        </w:rPr>
      </w:pPr>
      <w:r w:rsidRPr="00E46733">
        <w:rPr>
          <w:rFonts w:ascii="Cambria" w:hAnsi="Cambria" w:cstheme="minorHAnsi"/>
          <w:iCs/>
          <w:sz w:val="24"/>
          <w:szCs w:val="24"/>
        </w:rPr>
        <w:t xml:space="preserve">Zmiana podwykonawcy lub dalszego podwykonawcy nie stanowi zmiany niniejszej Umowy, ale wymaga powiadomienia Zamawiającego. </w:t>
      </w:r>
    </w:p>
    <w:p w14:paraId="26E3ABFE" w14:textId="52B62725" w:rsidR="003A60FA" w:rsidRPr="00E46733" w:rsidRDefault="003A60FA" w:rsidP="00E46733">
      <w:pPr>
        <w:pStyle w:val="Akapitzlist"/>
        <w:widowControl/>
        <w:numPr>
          <w:ilvl w:val="0"/>
          <w:numId w:val="29"/>
        </w:numPr>
        <w:autoSpaceDE/>
        <w:autoSpaceDN/>
        <w:adjustRightInd/>
        <w:spacing w:line="360" w:lineRule="auto"/>
        <w:ind w:left="284" w:hanging="284"/>
        <w:jc w:val="both"/>
        <w:rPr>
          <w:rFonts w:ascii="Cambria" w:hAnsi="Cambria" w:cstheme="minorHAnsi"/>
          <w:iCs/>
          <w:sz w:val="24"/>
          <w:szCs w:val="24"/>
        </w:rPr>
      </w:pPr>
      <w:r w:rsidRPr="00E46733">
        <w:rPr>
          <w:rFonts w:ascii="Cambria" w:hAnsi="Cambria" w:cstheme="minorHAnsi"/>
          <w:iCs/>
          <w:sz w:val="24"/>
          <w:szCs w:val="24"/>
        </w:rPr>
        <w:t>W przypadku gdy w celu wykazania spełnienia warunku udziału w postępowaniu Wykonawca powoływał się na zasoby innego podmiotu:</w:t>
      </w:r>
    </w:p>
    <w:p w14:paraId="0749E8F9" w14:textId="77777777" w:rsidR="003A60FA" w:rsidRPr="00E46733" w:rsidRDefault="003A60FA" w:rsidP="00E46733">
      <w:pPr>
        <w:pStyle w:val="Akapitzlist"/>
        <w:widowControl/>
        <w:numPr>
          <w:ilvl w:val="0"/>
          <w:numId w:val="30"/>
        </w:numPr>
        <w:autoSpaceDE/>
        <w:autoSpaceDN/>
        <w:adjustRightInd/>
        <w:spacing w:line="360" w:lineRule="auto"/>
        <w:ind w:left="851" w:hanging="425"/>
        <w:contextualSpacing w:val="0"/>
        <w:jc w:val="both"/>
        <w:rPr>
          <w:rFonts w:ascii="Cambria" w:hAnsi="Cambria" w:cstheme="minorHAnsi"/>
          <w:b/>
          <w:iCs/>
          <w:sz w:val="24"/>
          <w:szCs w:val="24"/>
        </w:rPr>
      </w:pPr>
      <w:r w:rsidRPr="00E46733">
        <w:rPr>
          <w:rFonts w:ascii="Cambria" w:hAnsi="Cambria" w:cstheme="minorHAnsi"/>
          <w:iCs/>
          <w:sz w:val="24"/>
          <w:szCs w:val="24"/>
        </w:rPr>
        <w:t xml:space="preserve">zmiana tego podwykonawcy może nastąpić jedynie w przypadku, gdy nowy podwykonawca wykazuje spełnienie warunków udziału w postępowaniu w stopniu, </w:t>
      </w:r>
      <w:r w:rsidRPr="00E46733">
        <w:rPr>
          <w:rFonts w:ascii="Cambria" w:hAnsi="Cambria" w:cstheme="minorHAnsi"/>
          <w:iCs/>
          <w:sz w:val="24"/>
          <w:szCs w:val="24"/>
        </w:rPr>
        <w:br/>
        <w:t>w którym Wykonawca w postępowaniu powoływał się na zasoby podwykonawcy,</w:t>
      </w:r>
    </w:p>
    <w:p w14:paraId="397B46B0" w14:textId="77777777" w:rsidR="003A60FA" w:rsidRPr="00E46733" w:rsidRDefault="003A60FA" w:rsidP="00E46733">
      <w:pPr>
        <w:pStyle w:val="Akapitzlist"/>
        <w:widowControl/>
        <w:numPr>
          <w:ilvl w:val="0"/>
          <w:numId w:val="30"/>
        </w:numPr>
        <w:autoSpaceDE/>
        <w:autoSpaceDN/>
        <w:adjustRightInd/>
        <w:spacing w:line="360" w:lineRule="auto"/>
        <w:ind w:left="851" w:hanging="425"/>
        <w:contextualSpacing w:val="0"/>
        <w:jc w:val="both"/>
        <w:rPr>
          <w:rFonts w:ascii="Cambria" w:hAnsi="Cambria" w:cstheme="minorHAnsi"/>
          <w:b/>
          <w:iCs/>
          <w:sz w:val="24"/>
          <w:szCs w:val="24"/>
        </w:rPr>
      </w:pPr>
      <w:r w:rsidRPr="00E46733">
        <w:rPr>
          <w:rFonts w:ascii="Cambria" w:hAnsi="Cambria" w:cstheme="minorHAnsi"/>
          <w:iCs/>
          <w:sz w:val="24"/>
          <w:szCs w:val="24"/>
        </w:rPr>
        <w:t>zmiana tego podwykonawcy może nastąpić jedynie w przypadku gdy nowy podwykonawca wykazuje brak podstaw wykluczenia,</w:t>
      </w:r>
    </w:p>
    <w:p w14:paraId="4953AA8C" w14:textId="77777777" w:rsidR="003A60FA" w:rsidRPr="00E46733" w:rsidRDefault="003A60FA" w:rsidP="00E46733">
      <w:pPr>
        <w:pStyle w:val="Akapitzlist"/>
        <w:widowControl/>
        <w:numPr>
          <w:ilvl w:val="0"/>
          <w:numId w:val="30"/>
        </w:numPr>
        <w:autoSpaceDE/>
        <w:autoSpaceDN/>
        <w:adjustRightInd/>
        <w:spacing w:line="360" w:lineRule="auto"/>
        <w:ind w:left="851" w:hanging="425"/>
        <w:contextualSpacing w:val="0"/>
        <w:jc w:val="both"/>
        <w:rPr>
          <w:rFonts w:ascii="Cambria" w:hAnsi="Cambria" w:cstheme="minorHAnsi"/>
          <w:b/>
          <w:iCs/>
          <w:sz w:val="24"/>
          <w:szCs w:val="24"/>
        </w:rPr>
      </w:pPr>
      <w:r w:rsidRPr="00E46733">
        <w:rPr>
          <w:rFonts w:ascii="Cambria" w:hAnsi="Cambria" w:cstheme="minorHAnsi"/>
          <w:iCs/>
          <w:sz w:val="24"/>
          <w:szCs w:val="24"/>
        </w:rPr>
        <w:t xml:space="preserve">rezygnacja z tego podwykonawcy może nastąpić jedynie w przypadku gdy Wykonawca  samodzielnie wykazuje spełnienie warunków udziału w postępowaniu. </w:t>
      </w:r>
    </w:p>
    <w:p w14:paraId="29C2AA2E" w14:textId="77777777" w:rsidR="003A60FA" w:rsidRPr="00E46733" w:rsidRDefault="003A60FA" w:rsidP="00E46733">
      <w:pPr>
        <w:pStyle w:val="Akapitzlist"/>
        <w:widowControl/>
        <w:numPr>
          <w:ilvl w:val="0"/>
          <w:numId w:val="29"/>
        </w:numPr>
        <w:autoSpaceDE/>
        <w:autoSpaceDN/>
        <w:adjustRightInd/>
        <w:spacing w:line="360" w:lineRule="auto"/>
        <w:ind w:left="426" w:hanging="426"/>
        <w:contextualSpacing w:val="0"/>
        <w:jc w:val="both"/>
        <w:rPr>
          <w:rFonts w:ascii="Cambria" w:hAnsi="Cambria" w:cstheme="minorHAnsi"/>
          <w:iCs/>
          <w:sz w:val="24"/>
          <w:szCs w:val="24"/>
        </w:rPr>
      </w:pPr>
      <w:r w:rsidRPr="00E46733">
        <w:rPr>
          <w:rFonts w:ascii="Cambria" w:hAnsi="Cambria" w:cstheme="minorHAnsi"/>
          <w:iCs/>
          <w:sz w:val="24"/>
          <w:szCs w:val="24"/>
        </w:rPr>
        <w:lastRenderedPageBreak/>
        <w:t>Wykonawca jest odpowiedzialny za działania lub zaniechania podwykonawców, dalszych podwykonawców, ich przedstawicieli lub pracowników, jak za własne działania lub zaniechania.</w:t>
      </w:r>
    </w:p>
    <w:p w14:paraId="2575F498" w14:textId="42982DBC" w:rsidR="003A60FA" w:rsidRPr="00E46733" w:rsidRDefault="00BA427C" w:rsidP="00BA427C">
      <w:pPr>
        <w:widowControl/>
        <w:autoSpaceDE/>
        <w:autoSpaceDN/>
        <w:adjustRightInd/>
        <w:spacing w:line="360" w:lineRule="auto"/>
        <w:jc w:val="center"/>
        <w:rPr>
          <w:rFonts w:ascii="Cambria" w:hAnsi="Cambria" w:cstheme="minorHAnsi"/>
          <w:b/>
          <w:bCs/>
          <w:iCs/>
          <w:sz w:val="24"/>
          <w:szCs w:val="24"/>
        </w:rPr>
      </w:pPr>
      <w:r w:rsidRPr="00E46733">
        <w:rPr>
          <w:rFonts w:ascii="Cambria" w:hAnsi="Cambria" w:cstheme="minorHAnsi"/>
          <w:b/>
          <w:bCs/>
          <w:iCs/>
          <w:sz w:val="24"/>
          <w:szCs w:val="24"/>
        </w:rPr>
        <w:t>V. WYMAGANIA W ZAKRESIE ZATRUDNIENIA</w:t>
      </w:r>
    </w:p>
    <w:p w14:paraId="7C754291" w14:textId="76471CBA" w:rsidR="00BA427C" w:rsidRPr="00E46733" w:rsidRDefault="00BA427C" w:rsidP="00E46733">
      <w:pPr>
        <w:widowControl/>
        <w:autoSpaceDE/>
        <w:autoSpaceDN/>
        <w:adjustRightInd/>
        <w:spacing w:line="360" w:lineRule="auto"/>
        <w:jc w:val="center"/>
        <w:rPr>
          <w:rFonts w:ascii="Cambria" w:hAnsi="Cambria" w:cstheme="minorHAnsi"/>
          <w:b/>
          <w:bCs/>
          <w:iCs/>
          <w:sz w:val="24"/>
          <w:szCs w:val="24"/>
        </w:rPr>
      </w:pPr>
      <w:r w:rsidRPr="00E46733">
        <w:rPr>
          <w:rFonts w:ascii="Cambria" w:hAnsi="Cambria" w:cstheme="minorHAnsi"/>
          <w:b/>
          <w:bCs/>
          <w:iCs/>
          <w:sz w:val="24"/>
          <w:szCs w:val="24"/>
        </w:rPr>
        <w:t>§ 5</w:t>
      </w:r>
    </w:p>
    <w:p w14:paraId="09CBAC15" w14:textId="43247BE0" w:rsidR="00BA427C" w:rsidRPr="00E46733" w:rsidRDefault="00BA427C" w:rsidP="00E46733">
      <w:pPr>
        <w:pStyle w:val="Akapitzlist"/>
        <w:widowControl/>
        <w:numPr>
          <w:ilvl w:val="0"/>
          <w:numId w:val="31"/>
        </w:numPr>
        <w:autoSpaceDE/>
        <w:autoSpaceDN/>
        <w:adjustRightInd/>
        <w:spacing w:line="360" w:lineRule="auto"/>
        <w:ind w:left="426" w:hanging="426"/>
        <w:contextualSpacing w:val="0"/>
        <w:jc w:val="both"/>
        <w:rPr>
          <w:rFonts w:ascii="Cambria" w:hAnsi="Cambria" w:cstheme="minorHAnsi"/>
          <w:sz w:val="24"/>
          <w:szCs w:val="24"/>
        </w:rPr>
      </w:pPr>
      <w:r w:rsidRPr="00E46733">
        <w:rPr>
          <w:rFonts w:ascii="Cambria" w:hAnsi="Cambria" w:cstheme="minorHAnsi"/>
          <w:sz w:val="24"/>
          <w:szCs w:val="24"/>
        </w:rPr>
        <w:t xml:space="preserve">Zamawiający wymaga, aby czynności określone w Rozdz. I ust. </w:t>
      </w:r>
      <w:r>
        <w:rPr>
          <w:rFonts w:ascii="Cambria" w:hAnsi="Cambria" w:cstheme="minorHAnsi"/>
          <w:sz w:val="24"/>
          <w:szCs w:val="24"/>
        </w:rPr>
        <w:t>18</w:t>
      </w:r>
      <w:r w:rsidRPr="00E46733">
        <w:rPr>
          <w:rFonts w:ascii="Cambria" w:hAnsi="Cambria" w:cstheme="minorHAnsi"/>
          <w:sz w:val="24"/>
          <w:szCs w:val="24"/>
        </w:rPr>
        <w:t xml:space="preserve"> SWZ, były wykonywane przez pracownika zatrudnionego przez Wykonawcę lub podwykonawcę na podstawie umowy o pracę w rozumieniu ustawy z dnia 26 czerwca 1974 r. Kodeks pracy.</w:t>
      </w:r>
    </w:p>
    <w:p w14:paraId="65956A02" w14:textId="77777777" w:rsidR="00BA427C" w:rsidRPr="00E46733" w:rsidRDefault="00BA427C" w:rsidP="00E46733">
      <w:pPr>
        <w:pStyle w:val="Akapitzlist"/>
        <w:widowControl/>
        <w:numPr>
          <w:ilvl w:val="0"/>
          <w:numId w:val="31"/>
        </w:numPr>
        <w:autoSpaceDE/>
        <w:autoSpaceDN/>
        <w:adjustRightInd/>
        <w:spacing w:line="360" w:lineRule="auto"/>
        <w:ind w:left="426" w:hanging="426"/>
        <w:contextualSpacing w:val="0"/>
        <w:jc w:val="both"/>
        <w:rPr>
          <w:rFonts w:ascii="Cambria" w:hAnsi="Cambria" w:cstheme="minorHAnsi"/>
          <w:sz w:val="24"/>
          <w:szCs w:val="24"/>
        </w:rPr>
      </w:pPr>
      <w:r w:rsidRPr="00E46733">
        <w:rPr>
          <w:rFonts w:ascii="Cambria" w:hAnsi="Cambria" w:cstheme="minorHAnsi"/>
          <w:sz w:val="24"/>
          <w:szCs w:val="24"/>
        </w:rPr>
        <w:t>W trakcie realizacji zamówienia, Zamawiający uprawniony jest do wykonywania czynności kontrolnych wobec Wykonawcy odnośnie spełniania przez Wykonawcę lub podwykonawcę wymogu zatrudnienia na podstawie umowy o pracę osoby wykonujących wskazane w ust. 1 czynności. Zamawiający uprawniony jest w szczególności do:</w:t>
      </w:r>
    </w:p>
    <w:p w14:paraId="3010BA66" w14:textId="77777777" w:rsidR="00BA427C" w:rsidRPr="00E46733" w:rsidRDefault="00BA427C" w:rsidP="00E46733">
      <w:pPr>
        <w:pStyle w:val="Akapitzlist"/>
        <w:widowControl/>
        <w:numPr>
          <w:ilvl w:val="0"/>
          <w:numId w:val="32"/>
        </w:numPr>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żądania oświadczeń i dokumentów, w szczególności kopii umów o pracę, w zakresie potwierdzenia spełniania wyżej wskazanych wymogów i dokonywania ich oceny,</w:t>
      </w:r>
    </w:p>
    <w:p w14:paraId="0CCBB592" w14:textId="77777777" w:rsidR="00BA427C" w:rsidRPr="00E46733" w:rsidRDefault="00BA427C" w:rsidP="00E46733">
      <w:pPr>
        <w:pStyle w:val="Akapitzlist"/>
        <w:widowControl/>
        <w:numPr>
          <w:ilvl w:val="0"/>
          <w:numId w:val="32"/>
        </w:numPr>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żądania wyjaśnień w przypadku wątpliwości w zakresie potwierdzenia spełniania ww. wymogów,</w:t>
      </w:r>
    </w:p>
    <w:p w14:paraId="7E0165B2" w14:textId="77777777" w:rsidR="00BA427C" w:rsidRPr="00E46733" w:rsidRDefault="00BA427C" w:rsidP="00E46733">
      <w:pPr>
        <w:pStyle w:val="Akapitzlist"/>
        <w:widowControl/>
        <w:numPr>
          <w:ilvl w:val="0"/>
          <w:numId w:val="32"/>
        </w:numPr>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przeprowadzania kontroli na miejscu wykonywania świadczenia.</w:t>
      </w:r>
    </w:p>
    <w:p w14:paraId="16A75EB2" w14:textId="4BEF5F12" w:rsidR="00BA427C" w:rsidRPr="00E46733" w:rsidRDefault="00BA427C" w:rsidP="00E46733">
      <w:pPr>
        <w:pStyle w:val="Akapitzlist"/>
        <w:widowControl/>
        <w:numPr>
          <w:ilvl w:val="0"/>
          <w:numId w:val="31"/>
        </w:numPr>
        <w:autoSpaceDE/>
        <w:autoSpaceDN/>
        <w:adjustRightInd/>
        <w:spacing w:line="360" w:lineRule="auto"/>
        <w:ind w:left="426" w:hanging="426"/>
        <w:contextualSpacing w:val="0"/>
        <w:jc w:val="both"/>
        <w:rPr>
          <w:rFonts w:ascii="Cambria" w:hAnsi="Cambria" w:cstheme="minorHAnsi"/>
          <w:sz w:val="24"/>
          <w:szCs w:val="24"/>
        </w:rPr>
      </w:pPr>
      <w:r w:rsidRPr="00E46733">
        <w:rPr>
          <w:rFonts w:ascii="Cambria" w:hAnsi="Cambria"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osoby wykonującej wskazane w Rozdz. I ust. </w:t>
      </w:r>
      <w:r>
        <w:rPr>
          <w:rFonts w:ascii="Cambria" w:hAnsi="Cambria" w:cstheme="minorHAnsi"/>
          <w:sz w:val="24"/>
          <w:szCs w:val="24"/>
        </w:rPr>
        <w:t>18</w:t>
      </w:r>
      <w:r w:rsidRPr="00E46733">
        <w:rPr>
          <w:rFonts w:ascii="Cambria" w:hAnsi="Cambria" w:cstheme="minorHAnsi"/>
          <w:sz w:val="24"/>
          <w:szCs w:val="24"/>
        </w:rPr>
        <w:t xml:space="preserve"> SWZ czynności w trakcie realizacji zamówienia tj.:</w:t>
      </w:r>
    </w:p>
    <w:p w14:paraId="2DE87E0D" w14:textId="77777777" w:rsidR="00BA427C" w:rsidRPr="00E46733" w:rsidRDefault="00BA427C" w:rsidP="00E46733">
      <w:pPr>
        <w:pStyle w:val="Akapitzlist"/>
        <w:widowControl/>
        <w:numPr>
          <w:ilvl w:val="0"/>
          <w:numId w:val="33"/>
        </w:numPr>
        <w:tabs>
          <w:tab w:val="clear" w:pos="720"/>
          <w:tab w:val="num" w:pos="851"/>
        </w:tabs>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oświadczenie Wykonawcy lub podwykonawcy o zatrudnieniu na podstawie umowy o pracę osoby wykonującej czynności, których dotyczy wezwanie Zamawiającego. Oświadczenie to powinno zawierać w szczególności: dokładne określenie podmiotu składającego oświadczenie, datę złożenia oświadczenia, wskazanie, że objęte wezwaniem czynności wykonuje osoba zatrudniona na podstawie umowy o pracę wraz ze wskazaniem imienia i nazwiska tej osoby, rodzaju umowy o pracę i wymiaru etatu oraz podpis osoby uprawnionej do złożenia oświadczenia w imieniu Wykonawcy lub podwykonawcy,</w:t>
      </w:r>
    </w:p>
    <w:p w14:paraId="4B3872B8" w14:textId="1E68D737" w:rsidR="00BA427C" w:rsidRPr="00E46733" w:rsidRDefault="00BA427C" w:rsidP="00E46733">
      <w:pPr>
        <w:pStyle w:val="Akapitzlist"/>
        <w:widowControl/>
        <w:numPr>
          <w:ilvl w:val="0"/>
          <w:numId w:val="33"/>
        </w:numPr>
        <w:tabs>
          <w:tab w:val="clear" w:pos="720"/>
          <w:tab w:val="num" w:pos="851"/>
        </w:tabs>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 xml:space="preserve">poświadczoną za zgodność z oryginałem odpowiednio przez Wykonawcę lub podwykonawcę kopię umowy o pracę osoby wykonującej w trakcie realizacji zamówienia czynności, których dotyczy ww. oświadczenie Wykonawcy lub podwykonawcy (wraz z dokumentem regulującym zakres obowiązków, jeżeli został </w:t>
      </w:r>
      <w:r w:rsidRPr="00E46733">
        <w:rPr>
          <w:rFonts w:ascii="Cambria" w:hAnsi="Cambria" w:cstheme="minorHAnsi"/>
          <w:sz w:val="24"/>
          <w:szCs w:val="24"/>
        </w:rPr>
        <w:lastRenderedPageBreak/>
        <w:t xml:space="preserve">sporządzony). Kopia umowy powinna zostać zanonimizowana w sposób zapewniający ochronę danych osobowych pracowników, zgodnie z przepisami ustawy o ochronie danych osobowych i RODO (tj. w szczególności bez adresów, nr PESEL pracownika). Informacje takie jak: imię, nazwisko, data zawarcia umowy, rodzaj umowy o pracę i wymiar etatu nie będą podlegać </w:t>
      </w:r>
      <w:proofErr w:type="spellStart"/>
      <w:r w:rsidRPr="00E46733">
        <w:rPr>
          <w:rFonts w:ascii="Cambria" w:hAnsi="Cambria" w:cstheme="minorHAnsi"/>
          <w:sz w:val="24"/>
          <w:szCs w:val="24"/>
        </w:rPr>
        <w:t>anonimizacji</w:t>
      </w:r>
      <w:proofErr w:type="spellEnd"/>
      <w:r w:rsidRPr="00E46733">
        <w:rPr>
          <w:rFonts w:ascii="Cambria" w:hAnsi="Cambria" w:cstheme="minorHAnsi"/>
          <w:sz w:val="24"/>
          <w:szCs w:val="24"/>
        </w:rPr>
        <w:t>,</w:t>
      </w:r>
    </w:p>
    <w:p w14:paraId="4F95C6F2" w14:textId="77777777" w:rsidR="00BA427C" w:rsidRPr="00E46733" w:rsidRDefault="00BA427C" w:rsidP="00E46733">
      <w:pPr>
        <w:pStyle w:val="Akapitzlist"/>
        <w:widowControl/>
        <w:numPr>
          <w:ilvl w:val="0"/>
          <w:numId w:val="33"/>
        </w:numPr>
        <w:tabs>
          <w:tab w:val="clear" w:pos="720"/>
          <w:tab w:val="num" w:pos="851"/>
        </w:tabs>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zaświadczenie właściwego oddziału ZUS, potwierdzające opłacanie przez Wykonawcę lub podwykonawcę składek na ubezpieczenia społeczne i zdrowotne z tytułu zatrudnienia na podstawie umowy o pracę za ostatni okres rozliczeniowy,</w:t>
      </w:r>
    </w:p>
    <w:p w14:paraId="3FFE2468" w14:textId="77777777" w:rsidR="00BA427C" w:rsidRPr="00E46733" w:rsidRDefault="00BA427C" w:rsidP="00E46733">
      <w:pPr>
        <w:pStyle w:val="Akapitzlist"/>
        <w:widowControl/>
        <w:numPr>
          <w:ilvl w:val="0"/>
          <w:numId w:val="33"/>
        </w:numPr>
        <w:tabs>
          <w:tab w:val="clear" w:pos="720"/>
          <w:tab w:val="num" w:pos="851"/>
        </w:tabs>
        <w:autoSpaceDE/>
        <w:autoSpaceDN/>
        <w:adjustRightInd/>
        <w:spacing w:line="360" w:lineRule="auto"/>
        <w:ind w:left="851" w:hanging="425"/>
        <w:contextualSpacing w:val="0"/>
        <w:jc w:val="both"/>
        <w:rPr>
          <w:rFonts w:ascii="Cambria" w:hAnsi="Cambria" w:cstheme="minorHAnsi"/>
          <w:sz w:val="24"/>
          <w:szCs w:val="24"/>
        </w:rPr>
      </w:pPr>
      <w:r w:rsidRPr="00E46733">
        <w:rPr>
          <w:rFonts w:ascii="Cambria" w:hAnsi="Cambria"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 </w:t>
      </w:r>
      <w:r w:rsidRPr="00E46733">
        <w:rPr>
          <w:rFonts w:ascii="Cambria" w:hAnsi="Cambria" w:cstheme="minorHAnsi"/>
          <w:sz w:val="24"/>
          <w:szCs w:val="24"/>
        </w:rPr>
        <w:br/>
        <w:t xml:space="preserve">i RODO. Imię i nazwisko pracownika nie podlega </w:t>
      </w:r>
      <w:proofErr w:type="spellStart"/>
      <w:r w:rsidRPr="00E46733">
        <w:rPr>
          <w:rFonts w:ascii="Cambria" w:hAnsi="Cambria" w:cstheme="minorHAnsi"/>
          <w:sz w:val="24"/>
          <w:szCs w:val="24"/>
        </w:rPr>
        <w:t>anonimizacji</w:t>
      </w:r>
      <w:proofErr w:type="spellEnd"/>
      <w:r w:rsidRPr="00E46733">
        <w:rPr>
          <w:rFonts w:ascii="Cambria" w:hAnsi="Cambria" w:cstheme="minorHAnsi"/>
          <w:sz w:val="24"/>
          <w:szCs w:val="24"/>
        </w:rPr>
        <w:t>,</w:t>
      </w:r>
    </w:p>
    <w:p w14:paraId="13C7723D" w14:textId="6388FB38" w:rsidR="00BA427C" w:rsidRPr="00E46733" w:rsidRDefault="00BA427C" w:rsidP="00E46733">
      <w:pPr>
        <w:pStyle w:val="Akapitzlist"/>
        <w:widowControl/>
        <w:numPr>
          <w:ilvl w:val="0"/>
          <w:numId w:val="31"/>
        </w:numPr>
        <w:autoSpaceDE/>
        <w:autoSpaceDN/>
        <w:adjustRightInd/>
        <w:spacing w:line="360" w:lineRule="auto"/>
        <w:ind w:left="426" w:hanging="426"/>
        <w:contextualSpacing w:val="0"/>
        <w:jc w:val="both"/>
        <w:rPr>
          <w:rFonts w:ascii="Cambria" w:hAnsi="Cambria" w:cstheme="minorHAnsi"/>
          <w:sz w:val="24"/>
          <w:szCs w:val="24"/>
        </w:rPr>
      </w:pPr>
      <w:r w:rsidRPr="00E46733">
        <w:rPr>
          <w:rFonts w:ascii="Cambria" w:hAnsi="Cambria" w:cstheme="minorHAnsi"/>
          <w:sz w:val="24"/>
          <w:szCs w:val="24"/>
        </w:rPr>
        <w:t xml:space="preserve">Z tytułu niespełnienia przez Wykonawcę lub podwykonawcę wymogu zatrudnienia na podstawie umowy o pracę osoby wykonującej wskazane w Rozdz. I ust. </w:t>
      </w:r>
      <w:r>
        <w:rPr>
          <w:rFonts w:ascii="Cambria" w:hAnsi="Cambria" w:cstheme="minorHAnsi"/>
          <w:sz w:val="24"/>
          <w:szCs w:val="24"/>
        </w:rPr>
        <w:t>18</w:t>
      </w:r>
      <w:r w:rsidRPr="00E46733">
        <w:rPr>
          <w:rFonts w:ascii="Cambria" w:hAnsi="Cambria" w:cstheme="minorHAnsi"/>
          <w:sz w:val="24"/>
          <w:szCs w:val="24"/>
        </w:rPr>
        <w:t xml:space="preserve"> SWZ czynności Zamawiający przewiduje sankcję w postaci obowiązku zapłaty przez Wykonawcę kary umownej w wysokości określonej w § </w:t>
      </w:r>
      <w:r>
        <w:rPr>
          <w:rFonts w:ascii="Cambria" w:hAnsi="Cambria" w:cstheme="minorHAnsi"/>
          <w:sz w:val="24"/>
          <w:szCs w:val="24"/>
        </w:rPr>
        <w:t>3</w:t>
      </w:r>
      <w:r w:rsidRPr="00E46733">
        <w:rPr>
          <w:rFonts w:ascii="Cambria" w:hAnsi="Cambria" w:cstheme="minorHAnsi"/>
          <w:sz w:val="24"/>
          <w:szCs w:val="24"/>
        </w:rPr>
        <w:t xml:space="preserve"> </w:t>
      </w:r>
      <w:r>
        <w:rPr>
          <w:rFonts w:ascii="Cambria" w:hAnsi="Cambria" w:cstheme="minorHAnsi"/>
          <w:sz w:val="24"/>
          <w:szCs w:val="24"/>
        </w:rPr>
        <w:t>u</w:t>
      </w:r>
      <w:r w:rsidRPr="00E46733">
        <w:rPr>
          <w:rFonts w:ascii="Cambria" w:hAnsi="Cambria" w:cstheme="minorHAnsi"/>
          <w:sz w:val="24"/>
          <w:szCs w:val="24"/>
        </w:rPr>
        <w:t xml:space="preserve">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wskazane w Rozdz. I ust. </w:t>
      </w:r>
      <w:r>
        <w:rPr>
          <w:rFonts w:ascii="Cambria" w:hAnsi="Cambria" w:cstheme="minorHAnsi"/>
          <w:sz w:val="24"/>
          <w:szCs w:val="24"/>
        </w:rPr>
        <w:t>18</w:t>
      </w:r>
      <w:r w:rsidRPr="00E46733">
        <w:rPr>
          <w:rFonts w:ascii="Cambria" w:hAnsi="Cambria" w:cstheme="minorHAnsi"/>
          <w:sz w:val="24"/>
          <w:szCs w:val="24"/>
        </w:rPr>
        <w:t xml:space="preserve"> SWZ czynności. </w:t>
      </w:r>
    </w:p>
    <w:p w14:paraId="65765A6F" w14:textId="77777777" w:rsidR="00BA427C" w:rsidRDefault="00BA427C" w:rsidP="00BA427C">
      <w:pPr>
        <w:pStyle w:val="Akapitzlist"/>
        <w:widowControl/>
        <w:numPr>
          <w:ilvl w:val="0"/>
          <w:numId w:val="31"/>
        </w:numPr>
        <w:autoSpaceDE/>
        <w:autoSpaceDN/>
        <w:adjustRightInd/>
        <w:spacing w:line="360" w:lineRule="auto"/>
        <w:ind w:left="425" w:hanging="425"/>
        <w:contextualSpacing w:val="0"/>
        <w:jc w:val="both"/>
        <w:rPr>
          <w:rFonts w:ascii="Cambria" w:hAnsi="Cambria" w:cstheme="minorHAnsi"/>
          <w:sz w:val="24"/>
          <w:szCs w:val="24"/>
        </w:rPr>
      </w:pPr>
      <w:r w:rsidRPr="00E46733">
        <w:rPr>
          <w:rFonts w:ascii="Cambria" w:hAnsi="Cambria" w:cstheme="minorHAnsi"/>
          <w:sz w:val="24"/>
          <w:szCs w:val="24"/>
        </w:rPr>
        <w:t>W przypadku uzasadnionych wątpliwości, co do przestrzegania prawa pracy przez Wykonawcę lub podwykonawcę, Zamawiający może zwrócić się o przeprowadzenie kontroli przez Państwową Inspekcję Pracy.</w:t>
      </w:r>
    </w:p>
    <w:p w14:paraId="7F6005EA" w14:textId="77777777" w:rsidR="00BA427C" w:rsidRPr="00E46733" w:rsidRDefault="00BA427C" w:rsidP="00E46733">
      <w:pPr>
        <w:pStyle w:val="Akapitzlist"/>
        <w:widowControl/>
        <w:autoSpaceDE/>
        <w:autoSpaceDN/>
        <w:adjustRightInd/>
        <w:spacing w:line="360" w:lineRule="auto"/>
        <w:ind w:left="425"/>
        <w:contextualSpacing w:val="0"/>
        <w:jc w:val="both"/>
        <w:rPr>
          <w:rFonts w:ascii="Cambria" w:hAnsi="Cambria" w:cstheme="minorHAnsi"/>
          <w:sz w:val="24"/>
          <w:szCs w:val="24"/>
        </w:rPr>
      </w:pPr>
    </w:p>
    <w:p w14:paraId="02B26D11" w14:textId="715D0009" w:rsidR="00BA427C" w:rsidRDefault="00BA427C" w:rsidP="00BA427C">
      <w:pPr>
        <w:jc w:val="center"/>
        <w:rPr>
          <w:rFonts w:ascii="Cambria" w:hAnsi="Cambria" w:cs="Times New Roman"/>
          <w:b/>
          <w:bCs/>
          <w:sz w:val="24"/>
          <w:szCs w:val="24"/>
        </w:rPr>
      </w:pPr>
      <w:r w:rsidRPr="00E46733">
        <w:rPr>
          <w:rFonts w:ascii="Cambria" w:hAnsi="Cambria" w:cs="Times New Roman"/>
          <w:b/>
          <w:bCs/>
          <w:sz w:val="24"/>
          <w:szCs w:val="24"/>
        </w:rPr>
        <w:t>VI. DANE OSOBOWE</w:t>
      </w:r>
    </w:p>
    <w:p w14:paraId="55A0C407" w14:textId="77777777" w:rsidR="00BA427C" w:rsidRDefault="00BA427C" w:rsidP="00BA427C">
      <w:pPr>
        <w:jc w:val="center"/>
        <w:rPr>
          <w:rFonts w:ascii="Cambria" w:hAnsi="Cambria" w:cs="Times New Roman"/>
          <w:b/>
          <w:bCs/>
          <w:sz w:val="24"/>
          <w:szCs w:val="24"/>
        </w:rPr>
      </w:pPr>
    </w:p>
    <w:p w14:paraId="43E1C785" w14:textId="248D23BD" w:rsidR="00BA427C" w:rsidRPr="00E46733" w:rsidRDefault="00BA427C" w:rsidP="00E46733">
      <w:pPr>
        <w:jc w:val="center"/>
        <w:rPr>
          <w:rFonts w:ascii="Cambria" w:hAnsi="Cambria" w:cs="Times New Roman"/>
          <w:b/>
          <w:bCs/>
          <w:sz w:val="24"/>
          <w:szCs w:val="24"/>
        </w:rPr>
      </w:pPr>
      <w:r>
        <w:rPr>
          <w:rFonts w:ascii="Cambria" w:hAnsi="Cambria" w:cs="Times New Roman"/>
          <w:b/>
          <w:bCs/>
          <w:sz w:val="24"/>
          <w:szCs w:val="24"/>
        </w:rPr>
        <w:t>§ 6</w:t>
      </w:r>
    </w:p>
    <w:p w14:paraId="30AC6A8F" w14:textId="56633478" w:rsidR="00BA427C" w:rsidRPr="00E46733" w:rsidRDefault="00BA427C" w:rsidP="00E46733">
      <w:pPr>
        <w:spacing w:line="360" w:lineRule="auto"/>
        <w:jc w:val="both"/>
        <w:rPr>
          <w:rFonts w:ascii="Cambria" w:hAnsi="Cambria" w:cstheme="minorHAnsi"/>
          <w:sz w:val="24"/>
          <w:szCs w:val="24"/>
        </w:rPr>
      </w:pPr>
      <w:r w:rsidRPr="00E46733">
        <w:rPr>
          <w:rFonts w:ascii="Cambria" w:hAnsi="Cambria" w:cstheme="minorHAnsi"/>
          <w:sz w:val="24"/>
          <w:szCs w:val="24"/>
        </w:rPr>
        <w:t xml:space="preserve">W przypadku, gdyby przy realizacji Umowy miało dojść do powierzenia Wykonawcy przez Zamawiającego lub Zamawiającemu przez Wykonawcę przetwarzania danych osobowych, których administratorem jest Zamawiający lub Wykonawca, Strony, przed powierzeniem danych do przetwarzania, zawrą odpowiednią umowę powierzenia przetwarzania danych osobowych lub podejmą inne działania, jeżeli będą one wymagane przepisami prawa w zakresie ochrony danych osobowych, w tym z RODO. </w:t>
      </w:r>
    </w:p>
    <w:p w14:paraId="0959F77F" w14:textId="77777777" w:rsidR="00BA427C" w:rsidRPr="00E46733" w:rsidRDefault="00BA427C" w:rsidP="00E46733">
      <w:pPr>
        <w:widowControl/>
        <w:autoSpaceDE/>
        <w:autoSpaceDN/>
        <w:adjustRightInd/>
        <w:spacing w:after="60" w:line="360" w:lineRule="auto"/>
        <w:jc w:val="both"/>
        <w:rPr>
          <w:rFonts w:ascii="Cambria" w:hAnsi="Cambria" w:cs="Times New Roman"/>
          <w:b/>
          <w:bCs/>
          <w:sz w:val="24"/>
          <w:szCs w:val="24"/>
        </w:rPr>
      </w:pPr>
    </w:p>
    <w:p w14:paraId="06B4DD5B" w14:textId="1689A5C0" w:rsidR="00BA427C" w:rsidRPr="00E46733" w:rsidRDefault="00BA427C" w:rsidP="00E46733">
      <w:pPr>
        <w:widowControl/>
        <w:autoSpaceDE/>
        <w:autoSpaceDN/>
        <w:adjustRightInd/>
        <w:spacing w:line="360" w:lineRule="auto"/>
        <w:jc w:val="center"/>
        <w:rPr>
          <w:rFonts w:ascii="Cambria" w:hAnsi="Cambria" w:cs="Times New Roman"/>
          <w:b/>
          <w:bCs/>
          <w:sz w:val="24"/>
          <w:szCs w:val="24"/>
        </w:rPr>
      </w:pPr>
      <w:r w:rsidRPr="00E46733">
        <w:rPr>
          <w:rFonts w:ascii="Cambria" w:hAnsi="Cambria" w:cs="Times New Roman"/>
          <w:b/>
          <w:bCs/>
          <w:sz w:val="24"/>
          <w:szCs w:val="24"/>
        </w:rPr>
        <w:t>VII. CESJA I PRZEJĘCIE DŁUGU</w:t>
      </w:r>
    </w:p>
    <w:p w14:paraId="6EC72FEE" w14:textId="2956B29F" w:rsidR="00BA427C" w:rsidRPr="00BA427C" w:rsidRDefault="00BA427C" w:rsidP="00E46733">
      <w:pPr>
        <w:spacing w:line="360" w:lineRule="auto"/>
        <w:jc w:val="center"/>
        <w:rPr>
          <w:rFonts w:ascii="Cambria" w:hAnsi="Cambria" w:cs="Times New Roman"/>
          <w:b/>
          <w:bCs/>
          <w:sz w:val="24"/>
          <w:szCs w:val="24"/>
        </w:rPr>
      </w:pPr>
      <w:r w:rsidRPr="00E46733">
        <w:rPr>
          <w:rFonts w:ascii="Cambria" w:hAnsi="Cambria" w:cs="Times New Roman"/>
          <w:b/>
          <w:bCs/>
          <w:sz w:val="24"/>
          <w:szCs w:val="24"/>
        </w:rPr>
        <w:t>§ 7</w:t>
      </w:r>
    </w:p>
    <w:p w14:paraId="2A859543" w14:textId="77777777" w:rsidR="00BA427C" w:rsidRPr="00BA427C" w:rsidRDefault="00BA427C" w:rsidP="00E46733">
      <w:pPr>
        <w:spacing w:line="360" w:lineRule="auto"/>
        <w:rPr>
          <w:rFonts w:ascii="Cambria" w:hAnsi="Cambria" w:cs="Times New Roman"/>
          <w:b/>
          <w:bCs/>
          <w:sz w:val="24"/>
          <w:szCs w:val="24"/>
        </w:rPr>
      </w:pPr>
    </w:p>
    <w:p w14:paraId="6BF35801" w14:textId="4BB864B0" w:rsidR="00BA427C" w:rsidRPr="00E46733" w:rsidRDefault="00BA427C" w:rsidP="00E46733">
      <w:pPr>
        <w:widowControl/>
        <w:numPr>
          <w:ilvl w:val="0"/>
          <w:numId w:val="34"/>
        </w:numPr>
        <w:autoSpaceDE/>
        <w:autoSpaceDN/>
        <w:adjustRightInd/>
        <w:spacing w:line="360" w:lineRule="auto"/>
        <w:ind w:left="426" w:hanging="426"/>
        <w:jc w:val="both"/>
        <w:rPr>
          <w:rFonts w:ascii="Cambria" w:hAnsi="Cambria" w:cstheme="minorHAnsi"/>
          <w:sz w:val="24"/>
          <w:szCs w:val="24"/>
        </w:rPr>
      </w:pPr>
      <w:r w:rsidRPr="00E46733">
        <w:rPr>
          <w:rFonts w:ascii="Cambria" w:hAnsi="Cambria" w:cstheme="minorHAnsi"/>
          <w:sz w:val="24"/>
          <w:szCs w:val="24"/>
        </w:rPr>
        <w:t xml:space="preserve">Wykonawca nie może bez pisemnej zgody Zamawiającego wyrażonej w formie pisemnej pod rygorem nieważności, przenieść wierzytelności wynikających z </w:t>
      </w:r>
      <w:r>
        <w:rPr>
          <w:rFonts w:ascii="Cambria" w:hAnsi="Cambria" w:cstheme="minorHAnsi"/>
          <w:sz w:val="24"/>
          <w:szCs w:val="24"/>
        </w:rPr>
        <w:t>u</w:t>
      </w:r>
      <w:r w:rsidRPr="00E46733">
        <w:rPr>
          <w:rFonts w:ascii="Cambria" w:hAnsi="Cambria" w:cstheme="minorHAnsi"/>
          <w:sz w:val="24"/>
          <w:szCs w:val="24"/>
        </w:rPr>
        <w:t xml:space="preserve">mowy na osobę trzecią. </w:t>
      </w:r>
      <w:r>
        <w:rPr>
          <w:rFonts w:ascii="Cambria" w:hAnsi="Cambria" w:cstheme="minorHAnsi"/>
          <w:sz w:val="24"/>
          <w:szCs w:val="24"/>
        </w:rPr>
        <w:t xml:space="preserve">Złamanie tego zakazu, niezależnie od innych skutków wynikających z przepisów prawa, będzie traktowane, jako rażące naruszenie postanowień umowy uprawniające Zamawiającego do odstąpienia od umowy i nałożenia z tego tytułu kary umownej. </w:t>
      </w:r>
    </w:p>
    <w:p w14:paraId="718419FE" w14:textId="77777777" w:rsidR="00BA427C" w:rsidRPr="00E46733" w:rsidRDefault="00BA427C" w:rsidP="00E46733">
      <w:pPr>
        <w:widowControl/>
        <w:numPr>
          <w:ilvl w:val="0"/>
          <w:numId w:val="34"/>
        </w:numPr>
        <w:autoSpaceDE/>
        <w:autoSpaceDN/>
        <w:adjustRightInd/>
        <w:spacing w:line="360" w:lineRule="auto"/>
        <w:ind w:left="425" w:hanging="425"/>
        <w:jc w:val="both"/>
        <w:rPr>
          <w:rFonts w:ascii="Cambria" w:hAnsi="Cambria" w:cstheme="minorHAnsi"/>
          <w:sz w:val="24"/>
          <w:szCs w:val="24"/>
        </w:rPr>
      </w:pPr>
      <w:r w:rsidRPr="00E46733">
        <w:rPr>
          <w:rFonts w:ascii="Cambria" w:hAnsi="Cambria" w:cstheme="minorHAnsi"/>
          <w:sz w:val="24"/>
          <w:szCs w:val="24"/>
        </w:rPr>
        <w:t xml:space="preserve">Zamawiający może przenieść przysługujące mu względem Wykonawcy prawa i roszczenia na dowolną osobę trzecią, bez zgody Wykonawcy. O takim przeniesieniu Zamawiający poinformuje Wykonawcę w formie pisemnej. </w:t>
      </w:r>
    </w:p>
    <w:p w14:paraId="4C369284" w14:textId="77777777" w:rsidR="00BA427C" w:rsidRPr="00E544F9" w:rsidRDefault="00BA427C" w:rsidP="00E46733">
      <w:pPr>
        <w:widowControl/>
        <w:autoSpaceDE/>
        <w:autoSpaceDN/>
        <w:adjustRightInd/>
        <w:spacing w:after="60" w:line="360" w:lineRule="auto"/>
        <w:rPr>
          <w:rFonts w:ascii="Cambria" w:hAnsi="Cambria" w:cs="Times New Roman"/>
          <w:sz w:val="24"/>
          <w:szCs w:val="24"/>
        </w:rPr>
      </w:pPr>
    </w:p>
    <w:p w14:paraId="5E4810AA" w14:textId="40ECD7A1" w:rsidR="003A505D" w:rsidRPr="00E544F9" w:rsidRDefault="00BA427C" w:rsidP="00E46733">
      <w:pPr>
        <w:jc w:val="center"/>
        <w:rPr>
          <w:rFonts w:ascii="Cambria" w:hAnsi="Cambria" w:cs="Times New Roman"/>
          <w:b/>
          <w:sz w:val="24"/>
          <w:szCs w:val="24"/>
        </w:rPr>
      </w:pPr>
      <w:r w:rsidRPr="00E46733">
        <w:rPr>
          <w:rFonts w:ascii="Cambria" w:hAnsi="Cambria" w:cs="Times New Roman"/>
          <w:b/>
          <w:bCs/>
          <w:sz w:val="24"/>
          <w:szCs w:val="24"/>
        </w:rPr>
        <w:t>VIII. ZMIANA UMOWY</w:t>
      </w:r>
    </w:p>
    <w:p w14:paraId="4B075BFA" w14:textId="77777777" w:rsidR="00BA427C" w:rsidRDefault="00BA427C" w:rsidP="00BA427C">
      <w:pPr>
        <w:rPr>
          <w:rFonts w:ascii="Cambria" w:hAnsi="Cambria" w:cs="Times New Roman"/>
          <w:b/>
          <w:sz w:val="24"/>
          <w:szCs w:val="24"/>
        </w:rPr>
      </w:pPr>
    </w:p>
    <w:p w14:paraId="6FC7F8EA" w14:textId="6DE11BF3" w:rsidR="00BA427C" w:rsidRPr="00E46733" w:rsidRDefault="00BA427C" w:rsidP="00E46733">
      <w:pPr>
        <w:suppressAutoHyphens/>
        <w:spacing w:line="360" w:lineRule="auto"/>
        <w:jc w:val="center"/>
        <w:rPr>
          <w:rFonts w:ascii="Cambria" w:hAnsi="Cambria" w:cstheme="minorHAnsi"/>
          <w:b/>
          <w:bCs/>
          <w:color w:val="000000"/>
          <w:sz w:val="24"/>
          <w:szCs w:val="24"/>
        </w:rPr>
      </w:pPr>
      <w:r w:rsidRPr="00E46733">
        <w:rPr>
          <w:rFonts w:ascii="Cambria" w:hAnsi="Cambria" w:cstheme="minorHAnsi"/>
          <w:b/>
          <w:bCs/>
          <w:color w:val="000000"/>
          <w:sz w:val="24"/>
          <w:szCs w:val="24"/>
        </w:rPr>
        <w:t>§ 8</w:t>
      </w:r>
    </w:p>
    <w:p w14:paraId="6C99DC2B" w14:textId="70791282" w:rsidR="00BA427C" w:rsidRPr="00E46733" w:rsidRDefault="00BA427C" w:rsidP="00E46733">
      <w:pPr>
        <w:suppressAutoHyphens/>
        <w:spacing w:line="360" w:lineRule="auto"/>
        <w:rPr>
          <w:rFonts w:ascii="Cambria" w:hAnsi="Cambria" w:cstheme="minorHAnsi"/>
          <w:bCs/>
          <w:color w:val="000000"/>
          <w:sz w:val="24"/>
          <w:szCs w:val="24"/>
        </w:rPr>
      </w:pPr>
      <w:r w:rsidRPr="00E46733">
        <w:rPr>
          <w:rFonts w:ascii="Cambria" w:hAnsi="Cambria" w:cstheme="minorHAnsi"/>
          <w:color w:val="000000"/>
          <w:sz w:val="24"/>
          <w:szCs w:val="24"/>
        </w:rPr>
        <w:t xml:space="preserve">Niezależnie od przypadków wynikających wprost z przepisów ustawy, zmiana Umowy może nastąpić </w:t>
      </w:r>
      <w:r w:rsidRPr="00E46733">
        <w:rPr>
          <w:rFonts w:ascii="Cambria" w:hAnsi="Cambria" w:cstheme="minorHAnsi"/>
          <w:bCs/>
          <w:color w:val="000000"/>
          <w:sz w:val="24"/>
          <w:szCs w:val="24"/>
        </w:rPr>
        <w:t>w przypadku:</w:t>
      </w:r>
    </w:p>
    <w:p w14:paraId="65A04D7D" w14:textId="77777777" w:rsidR="00BA427C" w:rsidRPr="00E46733" w:rsidRDefault="00BA427C" w:rsidP="00E46733">
      <w:pPr>
        <w:pStyle w:val="Akapitzlist"/>
        <w:numPr>
          <w:ilvl w:val="0"/>
          <w:numId w:val="35"/>
        </w:numPr>
        <w:tabs>
          <w:tab w:val="clear" w:pos="720"/>
          <w:tab w:val="num" w:pos="993"/>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okoliczności zaistnienia, po zawarciu Umowy, przypadku siły wyższej, przez którą, na potrzeby niniejszego warunku rozumieć należy zdarzenie zewnętrzne wobec łączącej strony więzi prawnej:</w:t>
      </w:r>
    </w:p>
    <w:p w14:paraId="51C99597" w14:textId="77777777" w:rsidR="00BA427C" w:rsidRPr="00E46733" w:rsidRDefault="00BA427C" w:rsidP="00E46733">
      <w:pPr>
        <w:widowControl/>
        <w:numPr>
          <w:ilvl w:val="1"/>
          <w:numId w:val="36"/>
        </w:numPr>
        <w:tabs>
          <w:tab w:val="left" w:pos="1276"/>
        </w:tabs>
        <w:suppressAutoHyphens/>
        <w:autoSpaceDE/>
        <w:autoSpaceDN/>
        <w:adjustRightInd/>
        <w:spacing w:line="360" w:lineRule="auto"/>
        <w:ind w:left="851" w:hanging="284"/>
        <w:jc w:val="both"/>
        <w:rPr>
          <w:rFonts w:ascii="Cambria" w:hAnsi="Cambria" w:cstheme="minorHAnsi"/>
          <w:bCs/>
          <w:color w:val="000000"/>
          <w:sz w:val="24"/>
          <w:szCs w:val="24"/>
        </w:rPr>
      </w:pPr>
      <w:r w:rsidRPr="00E46733">
        <w:rPr>
          <w:rFonts w:ascii="Cambria" w:hAnsi="Cambria" w:cstheme="minorHAnsi"/>
          <w:color w:val="000000"/>
          <w:sz w:val="24"/>
          <w:szCs w:val="24"/>
        </w:rPr>
        <w:t>o charakterze niezależnym od stron,</w:t>
      </w:r>
    </w:p>
    <w:p w14:paraId="3D7CB240" w14:textId="77777777" w:rsidR="00BA427C" w:rsidRPr="00E46733" w:rsidRDefault="00BA427C" w:rsidP="00E46733">
      <w:pPr>
        <w:widowControl/>
        <w:numPr>
          <w:ilvl w:val="1"/>
          <w:numId w:val="36"/>
        </w:numPr>
        <w:tabs>
          <w:tab w:val="left" w:pos="1276"/>
        </w:tabs>
        <w:suppressAutoHyphens/>
        <w:autoSpaceDE/>
        <w:autoSpaceDN/>
        <w:adjustRightInd/>
        <w:spacing w:line="360" w:lineRule="auto"/>
        <w:ind w:left="851" w:hanging="284"/>
        <w:jc w:val="both"/>
        <w:rPr>
          <w:rFonts w:ascii="Cambria" w:hAnsi="Cambria" w:cstheme="minorHAnsi"/>
          <w:bCs/>
          <w:color w:val="000000"/>
          <w:sz w:val="24"/>
          <w:szCs w:val="24"/>
        </w:rPr>
      </w:pPr>
      <w:r w:rsidRPr="00E46733">
        <w:rPr>
          <w:rFonts w:ascii="Cambria" w:hAnsi="Cambria" w:cstheme="minorHAnsi"/>
          <w:color w:val="000000"/>
          <w:sz w:val="24"/>
          <w:szCs w:val="24"/>
        </w:rPr>
        <w:t>którego strony nie mogły przewidzieć przed zawarciem umowy,</w:t>
      </w:r>
    </w:p>
    <w:p w14:paraId="73CF0668" w14:textId="77777777" w:rsidR="00BA427C" w:rsidRPr="00E46733" w:rsidRDefault="00BA427C" w:rsidP="00E46733">
      <w:pPr>
        <w:widowControl/>
        <w:numPr>
          <w:ilvl w:val="1"/>
          <w:numId w:val="36"/>
        </w:numPr>
        <w:tabs>
          <w:tab w:val="left" w:pos="1276"/>
        </w:tabs>
        <w:suppressAutoHyphens/>
        <w:autoSpaceDE/>
        <w:autoSpaceDN/>
        <w:adjustRightInd/>
        <w:spacing w:line="360" w:lineRule="auto"/>
        <w:ind w:left="851" w:hanging="284"/>
        <w:jc w:val="both"/>
        <w:rPr>
          <w:rFonts w:ascii="Cambria" w:hAnsi="Cambria" w:cstheme="minorHAnsi"/>
          <w:bCs/>
          <w:color w:val="000000"/>
          <w:sz w:val="24"/>
          <w:szCs w:val="24"/>
        </w:rPr>
      </w:pPr>
      <w:r w:rsidRPr="00E46733">
        <w:rPr>
          <w:rFonts w:ascii="Cambria" w:hAnsi="Cambria" w:cstheme="minorHAnsi"/>
          <w:color w:val="000000"/>
          <w:sz w:val="24"/>
          <w:szCs w:val="24"/>
        </w:rPr>
        <w:t xml:space="preserve">którego nie można uniknąć ani któremu strony nie mogły zapobiec przy zachowaniu należytej staranności, </w:t>
      </w:r>
      <w:r w:rsidRPr="00E46733">
        <w:rPr>
          <w:rFonts w:ascii="Cambria" w:hAnsi="Cambria" w:cstheme="minorHAnsi"/>
          <w:bCs/>
          <w:color w:val="000000"/>
          <w:sz w:val="24"/>
          <w:szCs w:val="24"/>
        </w:rPr>
        <w:t xml:space="preserve">ogólnie przewidzianej dla cywilnoprawnych stosunków zobowiązaniowych (np. powodzie, huragany, wykopaliska archeologiczne itp.), </w:t>
      </w:r>
    </w:p>
    <w:p w14:paraId="6835B6B8" w14:textId="77777777" w:rsidR="00BA427C" w:rsidRPr="00E46733" w:rsidRDefault="00BA427C" w:rsidP="00E46733">
      <w:pPr>
        <w:widowControl/>
        <w:numPr>
          <w:ilvl w:val="1"/>
          <w:numId w:val="36"/>
        </w:numPr>
        <w:tabs>
          <w:tab w:val="left" w:pos="1276"/>
        </w:tabs>
        <w:suppressAutoHyphens/>
        <w:autoSpaceDE/>
        <w:autoSpaceDN/>
        <w:adjustRightInd/>
        <w:spacing w:line="360" w:lineRule="auto"/>
        <w:ind w:left="851" w:hanging="284"/>
        <w:jc w:val="both"/>
        <w:rPr>
          <w:rFonts w:ascii="Cambria" w:hAnsi="Cambria" w:cstheme="minorHAnsi"/>
          <w:bCs/>
          <w:color w:val="000000"/>
          <w:sz w:val="24"/>
          <w:szCs w:val="24"/>
        </w:rPr>
      </w:pPr>
      <w:r w:rsidRPr="00E46733">
        <w:rPr>
          <w:rFonts w:ascii="Cambria" w:hAnsi="Cambria" w:cstheme="minorHAnsi"/>
          <w:color w:val="000000"/>
          <w:sz w:val="24"/>
          <w:szCs w:val="24"/>
        </w:rPr>
        <w:t>którego nie można przypisać drugiej stronie.</w:t>
      </w:r>
    </w:p>
    <w:p w14:paraId="6FAFA342" w14:textId="0B6FE8E0" w:rsidR="00BA427C" w:rsidRPr="00E46733" w:rsidRDefault="00BA427C" w:rsidP="00E46733">
      <w:pPr>
        <w:pStyle w:val="Akapitzlist"/>
        <w:tabs>
          <w:tab w:val="left" w:pos="567"/>
          <w:tab w:val="left" w:pos="851"/>
          <w:tab w:val="left" w:pos="1418"/>
        </w:tabs>
        <w:suppressAutoHyphens/>
        <w:spacing w:line="360" w:lineRule="auto"/>
        <w:ind w:left="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Strona dotknięta działaniem siły wyższej jest zobowiązana do pisemnego</w:t>
      </w:r>
      <w:r>
        <w:rPr>
          <w:rFonts w:ascii="Cambria" w:hAnsi="Cambria" w:cstheme="minorHAnsi"/>
          <w:bCs/>
          <w:color w:val="000000"/>
          <w:sz w:val="24"/>
          <w:szCs w:val="24"/>
        </w:rPr>
        <w:t xml:space="preserve"> </w:t>
      </w:r>
      <w:r w:rsidRPr="00E46733">
        <w:rPr>
          <w:rFonts w:ascii="Cambria" w:hAnsi="Cambria" w:cstheme="minorHAnsi"/>
          <w:bCs/>
          <w:color w:val="000000"/>
          <w:sz w:val="24"/>
          <w:szCs w:val="24"/>
        </w:rPr>
        <w:t xml:space="preserve">powiadomienia </w:t>
      </w:r>
      <w:r w:rsidRPr="00E46733">
        <w:rPr>
          <w:rFonts w:ascii="Cambria" w:hAnsi="Cambria" w:cstheme="minorHAnsi"/>
          <w:bCs/>
          <w:color w:val="000000"/>
          <w:sz w:val="24"/>
          <w:szCs w:val="24"/>
        </w:rPr>
        <w:br/>
        <w:t xml:space="preserve">o tym fakcie drugiej strony w ciągu 5 dni roboczych, pod rygorem braku możliwości powoływania się na klauzulę siły wyższej. </w:t>
      </w:r>
    </w:p>
    <w:p w14:paraId="401702D4" w14:textId="189120BA"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sz w:val="24"/>
          <w:szCs w:val="24"/>
        </w:rPr>
        <w:t xml:space="preserve">poprzez wydłużenie terminu jej wykonania ponad termin określony w § </w:t>
      </w:r>
      <w:r w:rsidR="00BB04B7">
        <w:rPr>
          <w:rFonts w:ascii="Cambria" w:hAnsi="Cambria" w:cstheme="minorHAnsi"/>
          <w:sz w:val="24"/>
          <w:szCs w:val="24"/>
        </w:rPr>
        <w:t>1 ust. 5</w:t>
      </w:r>
      <w:r w:rsidRPr="00E46733">
        <w:rPr>
          <w:rFonts w:ascii="Cambria" w:hAnsi="Cambria" w:cstheme="minorHAnsi"/>
          <w:sz w:val="24"/>
          <w:szCs w:val="24"/>
        </w:rPr>
        <w:t xml:space="preserve">, </w:t>
      </w:r>
      <w:r w:rsidR="00BB04B7">
        <w:rPr>
          <w:rFonts w:ascii="Cambria" w:hAnsi="Cambria" w:cstheme="minorHAnsi"/>
          <w:sz w:val="24"/>
          <w:szCs w:val="24"/>
        </w:rPr>
        <w:br/>
      </w:r>
      <w:r w:rsidRPr="00E46733">
        <w:rPr>
          <w:rFonts w:ascii="Cambria" w:hAnsi="Cambria" w:cstheme="minorHAnsi"/>
          <w:sz w:val="24"/>
          <w:szCs w:val="24"/>
        </w:rPr>
        <w:t xml:space="preserve">w przypadku niewykorzystania przewidzianych w niniejszej umowie środków </w:t>
      </w:r>
      <w:r w:rsidR="00BB04B7">
        <w:rPr>
          <w:rFonts w:ascii="Cambria" w:hAnsi="Cambria" w:cstheme="minorHAnsi"/>
          <w:sz w:val="24"/>
          <w:szCs w:val="24"/>
        </w:rPr>
        <w:t>będących w dyspozycji Zamawiającego.</w:t>
      </w:r>
    </w:p>
    <w:p w14:paraId="4DD44F90" w14:textId="463E60B5"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lastRenderedPageBreak/>
        <w:t xml:space="preserve">z powodu zmiany przepisów mających wpływ na sposób wykonania </w:t>
      </w:r>
      <w:r w:rsidR="00BB04B7">
        <w:rPr>
          <w:rFonts w:ascii="Cambria" w:hAnsi="Cambria" w:cstheme="minorHAnsi"/>
          <w:bCs/>
          <w:color w:val="000000"/>
          <w:sz w:val="24"/>
          <w:szCs w:val="24"/>
        </w:rPr>
        <w:t>u</w:t>
      </w:r>
      <w:r w:rsidRPr="00E46733">
        <w:rPr>
          <w:rFonts w:ascii="Cambria" w:hAnsi="Cambria" w:cstheme="minorHAnsi"/>
          <w:bCs/>
          <w:color w:val="000000"/>
          <w:sz w:val="24"/>
          <w:szCs w:val="24"/>
        </w:rPr>
        <w:t xml:space="preserve">mowy, których pominięcie może skutkować wykonaniem </w:t>
      </w:r>
      <w:r w:rsidR="00BB04B7">
        <w:rPr>
          <w:rFonts w:ascii="Cambria" w:hAnsi="Cambria" w:cstheme="minorHAnsi"/>
          <w:bCs/>
          <w:color w:val="000000"/>
          <w:sz w:val="24"/>
          <w:szCs w:val="24"/>
        </w:rPr>
        <w:t>u</w:t>
      </w:r>
      <w:r w:rsidRPr="00E46733">
        <w:rPr>
          <w:rFonts w:ascii="Cambria" w:hAnsi="Cambria" w:cstheme="minorHAnsi"/>
          <w:bCs/>
          <w:color w:val="000000"/>
          <w:sz w:val="24"/>
          <w:szCs w:val="24"/>
        </w:rPr>
        <w:t xml:space="preserve">mowy z naruszeniem przepisów prawa </w:t>
      </w:r>
      <w:r w:rsidR="00BB04B7">
        <w:rPr>
          <w:rFonts w:ascii="Cambria" w:hAnsi="Cambria" w:cstheme="minorHAnsi"/>
          <w:bCs/>
          <w:color w:val="000000"/>
          <w:sz w:val="24"/>
          <w:szCs w:val="24"/>
        </w:rPr>
        <w:br/>
      </w:r>
      <w:r w:rsidRPr="00E46733">
        <w:rPr>
          <w:rFonts w:ascii="Cambria" w:hAnsi="Cambria" w:cstheme="minorHAnsi"/>
          <w:bCs/>
          <w:color w:val="000000"/>
          <w:sz w:val="24"/>
          <w:szCs w:val="24"/>
        </w:rPr>
        <w:t xml:space="preserve">i zasadami wiedzy technicznej. </w:t>
      </w:r>
    </w:p>
    <w:p w14:paraId="64FD2B44" w14:textId="3C4555A2"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z powodu konieczności wykonania dodatkowych dostaw lub usług nieobjętych przedmiotem </w:t>
      </w:r>
      <w:r w:rsidR="00BB04B7">
        <w:rPr>
          <w:rFonts w:ascii="Cambria" w:hAnsi="Cambria" w:cstheme="minorHAnsi"/>
          <w:bCs/>
          <w:color w:val="000000"/>
          <w:sz w:val="24"/>
          <w:szCs w:val="24"/>
        </w:rPr>
        <w:t>u</w:t>
      </w:r>
      <w:r w:rsidRPr="00E46733">
        <w:rPr>
          <w:rFonts w:ascii="Cambria" w:hAnsi="Cambria" w:cstheme="minorHAnsi"/>
          <w:bCs/>
          <w:color w:val="000000"/>
          <w:sz w:val="24"/>
          <w:szCs w:val="24"/>
        </w:rPr>
        <w:t xml:space="preserve">mowy, o ile ich wykonanie jest niezbędne do prawidłowego zrealizowania Umowy, a konieczność ich wykonania wynika z okoliczności nie zawinionych przez Strony. W takim przypadku Wykonawca jest zobowiązany zgłosić konieczność wykonania dodatkowych świadczeń bezpośrednio po stwierdzeniu takiej konieczności </w:t>
      </w:r>
      <w:r w:rsidR="00BB04B7">
        <w:rPr>
          <w:rFonts w:ascii="Cambria" w:hAnsi="Cambria" w:cstheme="minorHAnsi"/>
          <w:bCs/>
          <w:color w:val="000000"/>
          <w:sz w:val="24"/>
          <w:szCs w:val="24"/>
        </w:rPr>
        <w:br/>
      </w:r>
      <w:r w:rsidRPr="00E46733">
        <w:rPr>
          <w:rFonts w:ascii="Cambria" w:hAnsi="Cambria" w:cstheme="minorHAnsi"/>
          <w:bCs/>
          <w:color w:val="000000"/>
          <w:sz w:val="24"/>
          <w:szCs w:val="24"/>
        </w:rPr>
        <w:t xml:space="preserve">i przedłożenia wyceny w oparciu o udokumentowane średnie ceny rynkowe. </w:t>
      </w:r>
      <w:r w:rsidR="00BB04B7">
        <w:rPr>
          <w:rFonts w:ascii="Cambria" w:hAnsi="Cambria" w:cstheme="minorHAnsi"/>
          <w:bCs/>
          <w:color w:val="000000"/>
          <w:sz w:val="24"/>
          <w:szCs w:val="24"/>
        </w:rPr>
        <w:t xml:space="preserve">Zmiana wysokości wynagrodzenia nie może przekroczyć w tym przypadku 20% kwoty brutto, </w:t>
      </w:r>
      <w:r w:rsidR="00BB04B7">
        <w:rPr>
          <w:rFonts w:ascii="Cambria" w:hAnsi="Cambria" w:cstheme="minorHAnsi"/>
          <w:bCs/>
          <w:color w:val="000000"/>
          <w:sz w:val="24"/>
          <w:szCs w:val="24"/>
        </w:rPr>
        <w:br/>
        <w:t xml:space="preserve">o której mowa w § 2 ust. 5. </w:t>
      </w:r>
    </w:p>
    <w:p w14:paraId="5F71B561" w14:textId="19466981"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po ewentualnej zmianie przepisu dotyczącego wysokości stawki podatku od towarów </w:t>
      </w:r>
      <w:r w:rsidR="00BB04B7">
        <w:rPr>
          <w:rFonts w:ascii="Cambria" w:hAnsi="Cambria" w:cstheme="minorHAnsi"/>
          <w:bCs/>
          <w:color w:val="000000"/>
          <w:sz w:val="24"/>
          <w:szCs w:val="24"/>
        </w:rPr>
        <w:br/>
      </w:r>
      <w:r w:rsidRPr="00E46733">
        <w:rPr>
          <w:rFonts w:ascii="Cambria" w:hAnsi="Cambria" w:cstheme="minorHAnsi"/>
          <w:bCs/>
          <w:color w:val="000000"/>
          <w:sz w:val="24"/>
          <w:szCs w:val="24"/>
        </w:rPr>
        <w:t>i usług VAT, poprzez wprowadzenie nowej stawki podatku VAT dla towarów, których ta zmiana będzie dotyczyć.</w:t>
      </w:r>
    </w:p>
    <w:p w14:paraId="284836BC" w14:textId="38CE472C"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w zakresie terminu realizacji </w:t>
      </w:r>
      <w:r w:rsidR="00BB04B7">
        <w:rPr>
          <w:rFonts w:ascii="Cambria" w:hAnsi="Cambria" w:cstheme="minorHAnsi"/>
          <w:bCs/>
          <w:color w:val="000000"/>
          <w:sz w:val="24"/>
          <w:szCs w:val="24"/>
        </w:rPr>
        <w:t>u</w:t>
      </w:r>
      <w:r w:rsidRPr="00E46733">
        <w:rPr>
          <w:rFonts w:ascii="Cambria" w:hAnsi="Cambria" w:cstheme="minorHAnsi"/>
          <w:bCs/>
          <w:color w:val="000000"/>
          <w:sz w:val="24"/>
          <w:szCs w:val="24"/>
        </w:rPr>
        <w:t xml:space="preserve">mowy, w przypadku przedłużenia się postępowania </w:t>
      </w:r>
      <w:r w:rsidRPr="00E46733">
        <w:rPr>
          <w:rFonts w:ascii="Cambria" w:hAnsi="Cambria" w:cstheme="minorHAnsi"/>
          <w:bCs/>
          <w:color w:val="000000"/>
          <w:sz w:val="24"/>
          <w:szCs w:val="24"/>
        </w:rPr>
        <w:br/>
        <w:t>o udzielenie zamówienia w wyniku zmian wprowadzonych do SWZ lub w wyniku odwołania wniesionego do Krajowej Izby Odwoławczej – o czas wydłużenia terminu składania ofert lub czas trwania postępowania odwoławczego, lub w przypadku okoliczności leżących wyłącznie po stronie Zamawiającego lub okoliczności nie leżących po stronie Wykonawcy – o czas trwania tej przeszkody, przy czym warunkiem dokonania zmiany, w przypadku okoliczności nie leżących po stronie Wykonawcy, jest wykazanie Zamawiającemu tych okoliczności oraz ich wpływu na termin realizacji Umowy.</w:t>
      </w:r>
    </w:p>
    <w:p w14:paraId="4A84A35A" w14:textId="77777777"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w zakresie ustalenia sposobu płatności, jeżeli okaże się to niezbędne lub wskazane dla sprawniejszej lub terminowej realizacji Umowy. </w:t>
      </w:r>
    </w:p>
    <w:p w14:paraId="5D7B92A1" w14:textId="1087DF4E" w:rsidR="00BA427C" w:rsidRPr="00E46733" w:rsidRDefault="00BA427C" w:rsidP="00E46733">
      <w:pPr>
        <w:pStyle w:val="Akapitzlist"/>
        <w:widowControl/>
        <w:numPr>
          <w:ilvl w:val="0"/>
          <w:numId w:val="35"/>
        </w:numPr>
        <w:tabs>
          <w:tab w:val="clear" w:pos="720"/>
          <w:tab w:val="left" w:pos="567"/>
          <w:tab w:val="left" w:pos="1418"/>
        </w:tabs>
        <w:suppressAutoHyphens/>
        <w:autoSpaceDE/>
        <w:autoSpaceDN/>
        <w:adjustRightInd/>
        <w:spacing w:line="360" w:lineRule="auto"/>
        <w:ind w:left="567" w:hanging="567"/>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w zakresie </w:t>
      </w:r>
      <w:r w:rsidR="00BB04B7">
        <w:rPr>
          <w:rFonts w:ascii="Cambria" w:hAnsi="Cambria" w:cstheme="minorHAnsi"/>
          <w:bCs/>
          <w:color w:val="000000"/>
          <w:sz w:val="24"/>
          <w:szCs w:val="24"/>
        </w:rPr>
        <w:t xml:space="preserve">wynagrodzenia w przypadku zamówienia przez Zamawiającego dodatkowych świadczeń, w szczególności w postaci włączenia w usługę owoców lub deserów, lub podwyższenia jakości potraw, w szczególności w sytuacji, gdy w trakcie realizacji umowy okaże się, że Zamawiający wydatkował mniej środków niż przewidziane i może nimi rozdysponować. </w:t>
      </w:r>
    </w:p>
    <w:p w14:paraId="68B509A5" w14:textId="77777777" w:rsidR="00BA427C" w:rsidRPr="00E46733" w:rsidRDefault="00BA427C" w:rsidP="00E46733">
      <w:pPr>
        <w:tabs>
          <w:tab w:val="left" w:pos="567"/>
          <w:tab w:val="left" w:pos="1418"/>
        </w:tabs>
        <w:suppressAutoHyphens/>
        <w:spacing w:line="360" w:lineRule="auto"/>
        <w:rPr>
          <w:rFonts w:ascii="Cambria" w:hAnsi="Cambria" w:cstheme="minorHAnsi"/>
          <w:bCs/>
          <w:color w:val="000000"/>
          <w:sz w:val="24"/>
          <w:szCs w:val="24"/>
        </w:rPr>
      </w:pPr>
      <w:r w:rsidRPr="00E46733">
        <w:rPr>
          <w:rFonts w:ascii="Cambria" w:hAnsi="Cambria" w:cstheme="minorHAnsi"/>
          <w:bCs/>
          <w:color w:val="000000"/>
          <w:sz w:val="24"/>
          <w:szCs w:val="24"/>
        </w:rPr>
        <w:t>Zamawiający przewiduje następujące zasady przeprowadzenia procedury zmiany umowy:</w:t>
      </w:r>
    </w:p>
    <w:p w14:paraId="043FF302" w14:textId="77777777" w:rsidR="00BA427C" w:rsidRPr="00E46733" w:rsidRDefault="00BA427C" w:rsidP="00E46733">
      <w:pPr>
        <w:pStyle w:val="Akapitzlist"/>
        <w:widowControl/>
        <w:numPr>
          <w:ilvl w:val="4"/>
          <w:numId w:val="37"/>
        </w:numPr>
        <w:tabs>
          <w:tab w:val="left" w:pos="567"/>
          <w:tab w:val="left" w:pos="1418"/>
        </w:tabs>
        <w:suppressAutoHyphens/>
        <w:autoSpaceDE/>
        <w:autoSpaceDN/>
        <w:adjustRightInd/>
        <w:spacing w:line="360" w:lineRule="auto"/>
        <w:ind w:left="284" w:hanging="284"/>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Strona wnioskująca o zmianę umowy przedstawia drugiej Stronie wniosek, wraz z podaniem zakresu zmiany oraz uzasadnienia potrzeby zmiany, w tym z załączeniem dowodów na okoliczność wykazania zaistnienia przesłanki do zmiany umowy. Wniosek powinien być </w:t>
      </w:r>
      <w:r w:rsidRPr="00E46733">
        <w:rPr>
          <w:rFonts w:ascii="Cambria" w:hAnsi="Cambria" w:cstheme="minorHAnsi"/>
          <w:bCs/>
          <w:color w:val="000000"/>
          <w:sz w:val="24"/>
          <w:szCs w:val="24"/>
        </w:rPr>
        <w:lastRenderedPageBreak/>
        <w:t>złożony bez zbędnej zwłoki, nie później jednak niż 5 dni od dnia zaistnienia przesłanki zmiany umowy.</w:t>
      </w:r>
    </w:p>
    <w:p w14:paraId="245A5511" w14:textId="258528DA" w:rsidR="00BA427C" w:rsidRPr="00E46733" w:rsidRDefault="00BA427C" w:rsidP="00E46733">
      <w:pPr>
        <w:pStyle w:val="Akapitzlist"/>
        <w:widowControl/>
        <w:numPr>
          <w:ilvl w:val="4"/>
          <w:numId w:val="37"/>
        </w:numPr>
        <w:tabs>
          <w:tab w:val="left" w:pos="567"/>
          <w:tab w:val="left" w:pos="1418"/>
        </w:tabs>
        <w:suppressAutoHyphens/>
        <w:autoSpaceDE/>
        <w:autoSpaceDN/>
        <w:adjustRightInd/>
        <w:spacing w:line="360" w:lineRule="auto"/>
        <w:ind w:left="284" w:hanging="284"/>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w terminie do 5 dni od dnia otrzymania dokumentów, o których mowa w pkt 1 Strona ustosunkowuje się do żądania zmiany umowy, w razie potrzeby przedstawiając inną propozycję, co do treści zmiany umowy. </w:t>
      </w:r>
    </w:p>
    <w:p w14:paraId="387E2FA3" w14:textId="678AA689" w:rsidR="00BA427C" w:rsidRPr="00E46733" w:rsidRDefault="00BA427C" w:rsidP="00E46733">
      <w:pPr>
        <w:pStyle w:val="Akapitzlist"/>
        <w:widowControl/>
        <w:numPr>
          <w:ilvl w:val="4"/>
          <w:numId w:val="37"/>
        </w:numPr>
        <w:tabs>
          <w:tab w:val="left" w:pos="567"/>
          <w:tab w:val="left" w:pos="1418"/>
        </w:tabs>
        <w:suppressAutoHyphens/>
        <w:autoSpaceDE/>
        <w:autoSpaceDN/>
        <w:adjustRightInd/>
        <w:spacing w:line="360" w:lineRule="auto"/>
        <w:ind w:left="284" w:hanging="284"/>
        <w:contextualSpacing w:val="0"/>
        <w:jc w:val="both"/>
        <w:rPr>
          <w:rFonts w:ascii="Cambria" w:hAnsi="Cambria" w:cstheme="minorHAnsi"/>
          <w:bCs/>
          <w:color w:val="000000"/>
          <w:sz w:val="24"/>
          <w:szCs w:val="24"/>
        </w:rPr>
      </w:pPr>
      <w:r w:rsidRPr="00E46733">
        <w:rPr>
          <w:rFonts w:ascii="Cambria" w:hAnsi="Cambria" w:cstheme="minorHAnsi"/>
          <w:bCs/>
          <w:color w:val="000000"/>
          <w:sz w:val="24"/>
          <w:szCs w:val="24"/>
        </w:rPr>
        <w:t xml:space="preserve">najpóźniej w terminie 15 dni od dnia złożenia wniosku, o którym mowa w pkt </w:t>
      </w:r>
      <w:r w:rsidR="00BB04B7">
        <w:rPr>
          <w:rFonts w:ascii="Cambria" w:hAnsi="Cambria" w:cstheme="minorHAnsi"/>
          <w:bCs/>
          <w:color w:val="000000"/>
          <w:sz w:val="24"/>
          <w:szCs w:val="24"/>
        </w:rPr>
        <w:t>1</w:t>
      </w:r>
      <w:r w:rsidRPr="00E46733">
        <w:rPr>
          <w:rFonts w:ascii="Cambria" w:hAnsi="Cambria" w:cstheme="minorHAnsi"/>
          <w:bCs/>
          <w:color w:val="000000"/>
          <w:sz w:val="24"/>
          <w:szCs w:val="24"/>
        </w:rPr>
        <w:t xml:space="preserve">, Strony zawrą aneks do umowy – w przypadku uzgodnienia treści zmiany umowy, bądź – zakończą umowną procedurę aneksowania umowy – w przypadku uznania, że nie zachodzą przesłanki do zmiany umowy, bądź w przypadku braku uzgodnienia treści zmiany umowy. </w:t>
      </w:r>
    </w:p>
    <w:p w14:paraId="3B3BEB59" w14:textId="77777777" w:rsidR="00BA427C" w:rsidRDefault="00BA427C" w:rsidP="00E46733">
      <w:pPr>
        <w:rPr>
          <w:rFonts w:ascii="Cambria" w:hAnsi="Cambria" w:cs="Times New Roman"/>
          <w:b/>
          <w:sz w:val="24"/>
          <w:szCs w:val="24"/>
        </w:rPr>
      </w:pPr>
    </w:p>
    <w:p w14:paraId="115AB941" w14:textId="77777777" w:rsidR="00BA427C" w:rsidRDefault="00BA427C" w:rsidP="003C7879">
      <w:pPr>
        <w:jc w:val="center"/>
        <w:rPr>
          <w:rFonts w:ascii="Cambria" w:hAnsi="Cambria" w:cs="Times New Roman"/>
          <w:b/>
          <w:sz w:val="24"/>
          <w:szCs w:val="24"/>
        </w:rPr>
      </w:pPr>
    </w:p>
    <w:p w14:paraId="0DB423E6" w14:textId="591923B7" w:rsidR="003C7879" w:rsidRPr="00E544F9" w:rsidRDefault="00BB04B7" w:rsidP="003C7879">
      <w:pPr>
        <w:jc w:val="center"/>
        <w:rPr>
          <w:rFonts w:ascii="Cambria" w:hAnsi="Cambria" w:cs="Times New Roman"/>
          <w:b/>
          <w:sz w:val="24"/>
          <w:szCs w:val="24"/>
        </w:rPr>
      </w:pPr>
      <w:r>
        <w:rPr>
          <w:rFonts w:ascii="Cambria" w:hAnsi="Cambria" w:cs="Times New Roman"/>
          <w:b/>
          <w:sz w:val="24"/>
          <w:szCs w:val="24"/>
        </w:rPr>
        <w:t>IX</w:t>
      </w:r>
      <w:r w:rsidR="00073845" w:rsidRPr="00E544F9">
        <w:rPr>
          <w:rFonts w:ascii="Cambria" w:hAnsi="Cambria" w:cs="Times New Roman"/>
          <w:b/>
          <w:sz w:val="24"/>
          <w:szCs w:val="24"/>
        </w:rPr>
        <w:t xml:space="preserve">. </w:t>
      </w:r>
      <w:r w:rsidR="003C7879" w:rsidRPr="00E544F9">
        <w:rPr>
          <w:rFonts w:ascii="Cambria" w:hAnsi="Cambria" w:cs="Times New Roman"/>
          <w:b/>
          <w:sz w:val="24"/>
          <w:szCs w:val="24"/>
        </w:rPr>
        <w:t>POSTANOWIENIA KOŃCOWE</w:t>
      </w:r>
    </w:p>
    <w:p w14:paraId="52D1F5BC" w14:textId="77777777" w:rsidR="003C7879" w:rsidRPr="00E544F9" w:rsidRDefault="003C7879" w:rsidP="003C7879">
      <w:pPr>
        <w:jc w:val="center"/>
        <w:rPr>
          <w:rFonts w:ascii="Cambria" w:hAnsi="Cambria" w:cs="Times New Roman"/>
          <w:b/>
          <w:sz w:val="24"/>
          <w:szCs w:val="24"/>
        </w:rPr>
      </w:pPr>
    </w:p>
    <w:p w14:paraId="5BCD1C90" w14:textId="3F60F46E" w:rsidR="003C7879" w:rsidRPr="00E544F9" w:rsidRDefault="00073845" w:rsidP="003C7879">
      <w:pPr>
        <w:jc w:val="center"/>
        <w:rPr>
          <w:rFonts w:ascii="Cambria" w:hAnsi="Cambria" w:cs="Times New Roman"/>
          <w:b/>
          <w:sz w:val="24"/>
          <w:szCs w:val="24"/>
        </w:rPr>
      </w:pPr>
      <w:r w:rsidRPr="00E544F9">
        <w:rPr>
          <w:rFonts w:ascii="Cambria" w:hAnsi="Cambria" w:cs="Times New Roman"/>
          <w:b/>
          <w:sz w:val="24"/>
          <w:szCs w:val="24"/>
        </w:rPr>
        <w:t>§</w:t>
      </w:r>
      <w:r w:rsidR="00D01258">
        <w:rPr>
          <w:rFonts w:ascii="Cambria" w:hAnsi="Cambria" w:cs="Times New Roman"/>
          <w:b/>
          <w:sz w:val="24"/>
          <w:szCs w:val="24"/>
        </w:rPr>
        <w:t xml:space="preserve"> 5</w:t>
      </w:r>
    </w:p>
    <w:p w14:paraId="67749E44" w14:textId="347C075C" w:rsidR="00BB04B7" w:rsidRPr="00E544F9" w:rsidRDefault="003C7879" w:rsidP="00E46733">
      <w:pPr>
        <w:pStyle w:val="Tekstpodstawowy"/>
        <w:numPr>
          <w:ilvl w:val="0"/>
          <w:numId w:val="5"/>
        </w:numPr>
        <w:suppressAutoHyphens/>
        <w:overflowPunct w:val="0"/>
        <w:autoSpaceDE w:val="0"/>
        <w:spacing w:line="360" w:lineRule="auto"/>
        <w:ind w:left="284" w:hanging="284"/>
        <w:jc w:val="both"/>
        <w:rPr>
          <w:rFonts w:ascii="Cambria" w:hAnsi="Cambria"/>
          <w:i w:val="0"/>
          <w:u w:val="none"/>
        </w:rPr>
      </w:pPr>
      <w:r w:rsidRPr="00E544F9">
        <w:rPr>
          <w:rFonts w:ascii="Cambria" w:hAnsi="Cambria"/>
          <w:i w:val="0"/>
          <w:u w:val="none"/>
        </w:rPr>
        <w:t>Zmiany niniejszej umowy następują w formie aneksu zawartego na piśmie pod rygorem nieważności.</w:t>
      </w:r>
    </w:p>
    <w:p w14:paraId="73CE958C" w14:textId="17093960" w:rsidR="00BB04B7" w:rsidRPr="00BB04B7" w:rsidRDefault="003C7879" w:rsidP="00E46733">
      <w:pPr>
        <w:pStyle w:val="Tekstpodstawowy"/>
        <w:numPr>
          <w:ilvl w:val="0"/>
          <w:numId w:val="5"/>
        </w:numPr>
        <w:suppressAutoHyphens/>
        <w:overflowPunct w:val="0"/>
        <w:autoSpaceDE w:val="0"/>
        <w:spacing w:line="360" w:lineRule="auto"/>
        <w:ind w:left="284" w:hanging="284"/>
        <w:jc w:val="both"/>
        <w:rPr>
          <w:rFonts w:ascii="Cambria" w:hAnsi="Cambria"/>
          <w:i w:val="0"/>
          <w:u w:val="none"/>
        </w:rPr>
      </w:pPr>
      <w:r w:rsidRPr="00BB04B7">
        <w:rPr>
          <w:rFonts w:ascii="Cambria" w:hAnsi="Cambria"/>
          <w:i w:val="0"/>
          <w:u w:val="none"/>
        </w:rPr>
        <w:t>W sprawach nie unormowanych niniejszą umową mają zastosowanie przepisy ustawy</w:t>
      </w:r>
      <w:r w:rsidR="004279FD" w:rsidRPr="00BB04B7">
        <w:rPr>
          <w:rFonts w:ascii="Cambria" w:hAnsi="Cambria"/>
          <w:i w:val="0"/>
          <w:u w:val="none"/>
        </w:rPr>
        <w:t xml:space="preserve"> </w:t>
      </w:r>
      <w:r w:rsidR="00BB04B7">
        <w:rPr>
          <w:rFonts w:ascii="Cambria" w:hAnsi="Cambria"/>
          <w:i w:val="0"/>
          <w:u w:val="none"/>
        </w:rPr>
        <w:br/>
      </w:r>
      <w:r w:rsidRPr="00BB04B7">
        <w:rPr>
          <w:rFonts w:ascii="Cambria" w:hAnsi="Cambria"/>
          <w:i w:val="0"/>
          <w:u w:val="none"/>
        </w:rPr>
        <w:t>z dnia 23 kwietnia 1964</w:t>
      </w:r>
      <w:r w:rsidR="00727D1F" w:rsidRPr="00BB04B7">
        <w:rPr>
          <w:rFonts w:ascii="Cambria" w:hAnsi="Cambria"/>
          <w:i w:val="0"/>
          <w:u w:val="none"/>
        </w:rPr>
        <w:t xml:space="preserve"> r. Kodeks c</w:t>
      </w:r>
      <w:r w:rsidR="003668BC" w:rsidRPr="00BB04B7">
        <w:rPr>
          <w:rFonts w:ascii="Cambria" w:hAnsi="Cambria"/>
          <w:i w:val="0"/>
          <w:u w:val="none"/>
        </w:rPr>
        <w:t xml:space="preserve">ywilny </w:t>
      </w:r>
      <w:r w:rsidR="00C63EB2" w:rsidRPr="00BB04B7">
        <w:rPr>
          <w:rFonts w:ascii="Cambria" w:hAnsi="Cambria"/>
          <w:i w:val="0"/>
          <w:u w:val="none"/>
          <w:lang w:eastAsia="ar-SA"/>
        </w:rPr>
        <w:t>(Dz.U. z 202</w:t>
      </w:r>
      <w:r w:rsidR="005F442B" w:rsidRPr="00BB04B7">
        <w:rPr>
          <w:rFonts w:ascii="Cambria" w:hAnsi="Cambria"/>
          <w:i w:val="0"/>
          <w:u w:val="none"/>
          <w:lang w:eastAsia="ar-SA"/>
        </w:rPr>
        <w:t>4</w:t>
      </w:r>
      <w:r w:rsidR="003668BC" w:rsidRPr="00BB04B7">
        <w:rPr>
          <w:rFonts w:ascii="Cambria" w:hAnsi="Cambria"/>
          <w:i w:val="0"/>
          <w:u w:val="none"/>
          <w:lang w:eastAsia="ar-SA"/>
        </w:rPr>
        <w:t xml:space="preserve"> r.</w:t>
      </w:r>
      <w:r w:rsidR="00A31F2F" w:rsidRPr="00BB04B7">
        <w:rPr>
          <w:rFonts w:ascii="Cambria" w:hAnsi="Cambria"/>
          <w:i w:val="0"/>
          <w:u w:val="none"/>
          <w:lang w:eastAsia="ar-SA"/>
        </w:rPr>
        <w:t>,</w:t>
      </w:r>
      <w:r w:rsidR="00C63EB2" w:rsidRPr="00BB04B7">
        <w:rPr>
          <w:rFonts w:ascii="Cambria" w:hAnsi="Cambria"/>
          <w:i w:val="0"/>
          <w:u w:val="none"/>
          <w:lang w:eastAsia="ar-SA"/>
        </w:rPr>
        <w:t xml:space="preserve"> poz. 1</w:t>
      </w:r>
      <w:r w:rsidR="005F442B" w:rsidRPr="00BB04B7">
        <w:rPr>
          <w:rFonts w:ascii="Cambria" w:hAnsi="Cambria"/>
          <w:i w:val="0"/>
          <w:u w:val="none"/>
          <w:lang w:eastAsia="ar-SA"/>
        </w:rPr>
        <w:t>061</w:t>
      </w:r>
      <w:r w:rsidR="007A00EA" w:rsidRPr="00BB04B7">
        <w:rPr>
          <w:rFonts w:ascii="Cambria" w:hAnsi="Cambria"/>
          <w:i w:val="0"/>
          <w:u w:val="none"/>
          <w:lang w:eastAsia="ar-SA"/>
        </w:rPr>
        <w:t xml:space="preserve"> z </w:t>
      </w:r>
      <w:proofErr w:type="spellStart"/>
      <w:r w:rsidR="007A00EA" w:rsidRPr="00BB04B7">
        <w:rPr>
          <w:rFonts w:ascii="Cambria" w:hAnsi="Cambria"/>
          <w:i w:val="0"/>
          <w:u w:val="none"/>
          <w:lang w:eastAsia="ar-SA"/>
        </w:rPr>
        <w:t>późn</w:t>
      </w:r>
      <w:proofErr w:type="spellEnd"/>
      <w:r w:rsidR="007A00EA" w:rsidRPr="00BB04B7">
        <w:rPr>
          <w:rFonts w:ascii="Cambria" w:hAnsi="Cambria"/>
          <w:i w:val="0"/>
          <w:u w:val="none"/>
          <w:lang w:eastAsia="ar-SA"/>
        </w:rPr>
        <w:t>. zm.</w:t>
      </w:r>
      <w:r w:rsidR="009C202C" w:rsidRPr="00BB04B7">
        <w:rPr>
          <w:rFonts w:ascii="Cambria" w:hAnsi="Cambria"/>
          <w:i w:val="0"/>
          <w:u w:val="none"/>
          <w:lang w:eastAsia="ar-SA"/>
        </w:rPr>
        <w:t>) oraz</w:t>
      </w:r>
      <w:r w:rsidRPr="00BB04B7">
        <w:rPr>
          <w:rFonts w:ascii="Cambria" w:hAnsi="Cambria"/>
          <w:i w:val="0"/>
          <w:u w:val="none"/>
        </w:rPr>
        <w:t xml:space="preserve">  prze</w:t>
      </w:r>
      <w:r w:rsidR="009C202C" w:rsidRPr="00BB04B7">
        <w:rPr>
          <w:rFonts w:ascii="Cambria" w:hAnsi="Cambria"/>
          <w:i w:val="0"/>
          <w:u w:val="none"/>
        </w:rPr>
        <w:t xml:space="preserve">pisy ustawy z dnia </w:t>
      </w:r>
      <w:r w:rsidR="005B60CA" w:rsidRPr="00BB04B7">
        <w:rPr>
          <w:rFonts w:ascii="Cambria" w:hAnsi="Cambria"/>
          <w:i w:val="0"/>
          <w:u w:val="none"/>
        </w:rPr>
        <w:t>11</w:t>
      </w:r>
      <w:r w:rsidR="009C202C" w:rsidRPr="00BB04B7">
        <w:rPr>
          <w:rFonts w:ascii="Cambria" w:hAnsi="Cambria"/>
          <w:i w:val="0"/>
          <w:u w:val="none"/>
        </w:rPr>
        <w:t xml:space="preserve"> </w:t>
      </w:r>
      <w:r w:rsidR="00442F6A" w:rsidRPr="00BB04B7">
        <w:rPr>
          <w:rFonts w:ascii="Cambria" w:hAnsi="Cambria"/>
          <w:i w:val="0"/>
          <w:u w:val="none"/>
        </w:rPr>
        <w:t xml:space="preserve">września </w:t>
      </w:r>
      <w:r w:rsidR="005B60CA" w:rsidRPr="00BB04B7">
        <w:rPr>
          <w:rFonts w:ascii="Cambria" w:hAnsi="Cambria"/>
          <w:i w:val="0"/>
          <w:u w:val="none"/>
        </w:rPr>
        <w:t xml:space="preserve"> 2019</w:t>
      </w:r>
      <w:r w:rsidRPr="00BB04B7">
        <w:rPr>
          <w:rFonts w:ascii="Cambria" w:hAnsi="Cambria"/>
          <w:i w:val="0"/>
          <w:u w:val="none"/>
        </w:rPr>
        <w:t xml:space="preserve"> r. Prawo za</w:t>
      </w:r>
      <w:r w:rsidR="00B9365F" w:rsidRPr="00BB04B7">
        <w:rPr>
          <w:rFonts w:ascii="Cambria" w:hAnsi="Cambria"/>
          <w:i w:val="0"/>
          <w:u w:val="none"/>
        </w:rPr>
        <w:t>mówień publicznych (Dz.U. z 20</w:t>
      </w:r>
      <w:r w:rsidR="00C63EB2" w:rsidRPr="00BB04B7">
        <w:rPr>
          <w:rFonts w:ascii="Cambria" w:hAnsi="Cambria"/>
          <w:i w:val="0"/>
          <w:u w:val="none"/>
        </w:rPr>
        <w:t>2</w:t>
      </w:r>
      <w:r w:rsidR="007A00EA" w:rsidRPr="00BB04B7">
        <w:rPr>
          <w:rFonts w:ascii="Cambria" w:hAnsi="Cambria"/>
          <w:i w:val="0"/>
          <w:u w:val="none"/>
        </w:rPr>
        <w:t>4</w:t>
      </w:r>
      <w:r w:rsidR="00B9365F" w:rsidRPr="00BB04B7">
        <w:rPr>
          <w:rFonts w:ascii="Cambria" w:hAnsi="Cambria"/>
          <w:i w:val="0"/>
          <w:u w:val="none"/>
        </w:rPr>
        <w:t xml:space="preserve"> r., poz. </w:t>
      </w:r>
      <w:r w:rsidR="008E0749" w:rsidRPr="00BB04B7">
        <w:rPr>
          <w:rFonts w:ascii="Cambria" w:hAnsi="Cambria"/>
          <w:i w:val="0"/>
          <w:u w:val="none"/>
        </w:rPr>
        <w:t>1320</w:t>
      </w:r>
      <w:r w:rsidRPr="00BB04B7">
        <w:rPr>
          <w:rFonts w:ascii="Cambria" w:hAnsi="Cambria"/>
          <w:i w:val="0"/>
          <w:u w:val="none"/>
        </w:rPr>
        <w:t>)</w:t>
      </w:r>
      <w:r w:rsidR="009C202C" w:rsidRPr="00BB04B7">
        <w:rPr>
          <w:rFonts w:ascii="Cambria" w:hAnsi="Cambria"/>
          <w:i w:val="0"/>
          <w:u w:val="none"/>
        </w:rPr>
        <w:t>.</w:t>
      </w:r>
      <w:r w:rsidRPr="00BB04B7">
        <w:rPr>
          <w:rFonts w:ascii="Cambria" w:hAnsi="Cambria"/>
          <w:i w:val="0"/>
          <w:u w:val="none"/>
        </w:rPr>
        <w:t xml:space="preserve"> </w:t>
      </w:r>
    </w:p>
    <w:p w14:paraId="7F1E221C" w14:textId="57EAD816" w:rsidR="00BB04B7" w:rsidRPr="00E46733" w:rsidRDefault="003C7879" w:rsidP="00E46733">
      <w:pPr>
        <w:pStyle w:val="Tekstpodstawowy"/>
        <w:numPr>
          <w:ilvl w:val="0"/>
          <w:numId w:val="5"/>
        </w:numPr>
        <w:suppressAutoHyphens/>
        <w:overflowPunct w:val="0"/>
        <w:autoSpaceDE w:val="0"/>
        <w:spacing w:line="360" w:lineRule="auto"/>
        <w:ind w:left="284" w:hanging="284"/>
        <w:jc w:val="both"/>
        <w:rPr>
          <w:rFonts w:ascii="Cambria" w:hAnsi="Cambria"/>
        </w:rPr>
      </w:pPr>
      <w:r w:rsidRPr="00E46733">
        <w:rPr>
          <w:rFonts w:ascii="Cambria" w:hAnsi="Cambria"/>
          <w:i w:val="0"/>
          <w:iCs w:val="0"/>
          <w:u w:val="none"/>
        </w:rPr>
        <w:t>Spory wynikłe na tle umowy rozstrzygane będą przez sąd właściwy dla</w:t>
      </w:r>
      <w:r w:rsidR="008E0749" w:rsidRPr="00E46733">
        <w:rPr>
          <w:rFonts w:ascii="Cambria" w:hAnsi="Cambria"/>
          <w:i w:val="0"/>
          <w:iCs w:val="0"/>
          <w:u w:val="none"/>
        </w:rPr>
        <w:t xml:space="preserve"> </w:t>
      </w:r>
      <w:r w:rsidRPr="00E46733">
        <w:rPr>
          <w:rFonts w:ascii="Cambria" w:hAnsi="Cambria"/>
          <w:i w:val="0"/>
          <w:iCs w:val="0"/>
          <w:u w:val="none"/>
        </w:rPr>
        <w:t>siedziby  Zamawiającego.</w:t>
      </w:r>
    </w:p>
    <w:p w14:paraId="07EF3F81" w14:textId="039C15C1" w:rsidR="00BB04B7" w:rsidRPr="00E46733" w:rsidRDefault="003C7879" w:rsidP="00E46733">
      <w:pPr>
        <w:pStyle w:val="Tekstpodstawowy"/>
        <w:numPr>
          <w:ilvl w:val="0"/>
          <w:numId w:val="5"/>
        </w:numPr>
        <w:suppressAutoHyphens/>
        <w:overflowPunct w:val="0"/>
        <w:autoSpaceDE w:val="0"/>
        <w:spacing w:line="360" w:lineRule="auto"/>
        <w:ind w:left="284" w:hanging="284"/>
        <w:jc w:val="both"/>
        <w:rPr>
          <w:rFonts w:ascii="Cambria" w:hAnsi="Cambria"/>
        </w:rPr>
      </w:pPr>
      <w:r w:rsidRPr="00E46733">
        <w:rPr>
          <w:rFonts w:ascii="Cambria" w:hAnsi="Cambria"/>
          <w:i w:val="0"/>
          <w:iCs w:val="0"/>
          <w:u w:val="none"/>
        </w:rPr>
        <w:t>Umo</w:t>
      </w:r>
      <w:r w:rsidR="00A4476B" w:rsidRPr="00E46733">
        <w:rPr>
          <w:rFonts w:ascii="Cambria" w:hAnsi="Cambria"/>
          <w:i w:val="0"/>
          <w:iCs w:val="0"/>
          <w:u w:val="none"/>
        </w:rPr>
        <w:t xml:space="preserve">wa </w:t>
      </w:r>
      <w:r w:rsidR="00F471EA" w:rsidRPr="00E46733">
        <w:rPr>
          <w:rFonts w:ascii="Cambria" w:hAnsi="Cambria"/>
          <w:i w:val="0"/>
          <w:iCs w:val="0"/>
          <w:u w:val="none"/>
        </w:rPr>
        <w:t>obowiązuje</w:t>
      </w:r>
      <w:r w:rsidR="00182F3B" w:rsidRPr="00E46733">
        <w:rPr>
          <w:rFonts w:ascii="Cambria" w:hAnsi="Cambria"/>
          <w:i w:val="0"/>
          <w:iCs w:val="0"/>
          <w:u w:val="none"/>
        </w:rPr>
        <w:t xml:space="preserve"> od dnia </w:t>
      </w:r>
      <w:r w:rsidR="00182F3B" w:rsidRPr="001E0E04">
        <w:rPr>
          <w:rFonts w:ascii="Cambria" w:hAnsi="Cambria"/>
          <w:i w:val="0"/>
          <w:iCs w:val="0"/>
          <w:highlight w:val="yellow"/>
          <w:u w:val="none"/>
          <w:rPrChange w:id="58" w:author="Dell" w:date="2025-11-28T14:12:00Z">
            <w:rPr>
              <w:rFonts w:ascii="Cambria" w:hAnsi="Cambria"/>
              <w:i w:val="0"/>
              <w:iCs w:val="0"/>
              <w:u w:val="none"/>
            </w:rPr>
          </w:rPrChange>
        </w:rPr>
        <w:t>0</w:t>
      </w:r>
      <w:ins w:id="59" w:author="Dell" w:date="2025-11-28T14:12:00Z">
        <w:r w:rsidR="001E0E04" w:rsidRPr="001E0E04">
          <w:rPr>
            <w:rFonts w:ascii="Cambria" w:hAnsi="Cambria"/>
            <w:i w:val="0"/>
            <w:iCs w:val="0"/>
            <w:highlight w:val="yellow"/>
            <w:u w:val="none"/>
            <w:rPrChange w:id="60" w:author="Dell" w:date="2025-11-28T14:12:00Z">
              <w:rPr>
                <w:rFonts w:ascii="Cambria" w:hAnsi="Cambria"/>
                <w:i w:val="0"/>
                <w:iCs w:val="0"/>
                <w:u w:val="none"/>
              </w:rPr>
            </w:rPrChange>
          </w:rPr>
          <w:t>7</w:t>
        </w:r>
      </w:ins>
      <w:del w:id="61" w:author="Dell" w:date="2025-11-28T14:12:00Z">
        <w:r w:rsidR="00963338" w:rsidRPr="001E0E04" w:rsidDel="001E0E04">
          <w:rPr>
            <w:rFonts w:ascii="Cambria" w:hAnsi="Cambria"/>
            <w:i w:val="0"/>
            <w:iCs w:val="0"/>
            <w:highlight w:val="yellow"/>
            <w:u w:val="none"/>
            <w:rPrChange w:id="62" w:author="Dell" w:date="2025-11-28T14:12:00Z">
              <w:rPr>
                <w:rFonts w:ascii="Cambria" w:hAnsi="Cambria"/>
                <w:i w:val="0"/>
                <w:iCs w:val="0"/>
                <w:u w:val="none"/>
              </w:rPr>
            </w:rPrChange>
          </w:rPr>
          <w:delText>2</w:delText>
        </w:r>
      </w:del>
      <w:r w:rsidR="00182F3B" w:rsidRPr="001E0E04">
        <w:rPr>
          <w:rFonts w:ascii="Cambria" w:hAnsi="Cambria"/>
          <w:i w:val="0"/>
          <w:iCs w:val="0"/>
          <w:highlight w:val="yellow"/>
          <w:u w:val="none"/>
          <w:rPrChange w:id="63" w:author="Dell" w:date="2025-11-28T14:12:00Z">
            <w:rPr>
              <w:rFonts w:ascii="Cambria" w:hAnsi="Cambria"/>
              <w:i w:val="0"/>
              <w:iCs w:val="0"/>
              <w:u w:val="none"/>
            </w:rPr>
          </w:rPrChange>
        </w:rPr>
        <w:t>.0</w:t>
      </w:r>
      <w:r w:rsidR="00963338" w:rsidRPr="001E0E04">
        <w:rPr>
          <w:rFonts w:ascii="Cambria" w:hAnsi="Cambria"/>
          <w:i w:val="0"/>
          <w:iCs w:val="0"/>
          <w:highlight w:val="yellow"/>
          <w:u w:val="none"/>
          <w:rPrChange w:id="64" w:author="Dell" w:date="2025-11-28T14:12:00Z">
            <w:rPr>
              <w:rFonts w:ascii="Cambria" w:hAnsi="Cambria"/>
              <w:i w:val="0"/>
              <w:iCs w:val="0"/>
              <w:u w:val="none"/>
            </w:rPr>
          </w:rPrChange>
        </w:rPr>
        <w:t>1</w:t>
      </w:r>
      <w:r w:rsidR="00182F3B" w:rsidRPr="001E0E04">
        <w:rPr>
          <w:rFonts w:ascii="Cambria" w:hAnsi="Cambria"/>
          <w:i w:val="0"/>
          <w:iCs w:val="0"/>
          <w:highlight w:val="yellow"/>
          <w:u w:val="none"/>
          <w:rPrChange w:id="65" w:author="Dell" w:date="2025-11-28T14:12:00Z">
            <w:rPr>
              <w:rFonts w:ascii="Cambria" w:hAnsi="Cambria"/>
              <w:i w:val="0"/>
              <w:iCs w:val="0"/>
              <w:u w:val="none"/>
            </w:rPr>
          </w:rPrChange>
        </w:rPr>
        <w:t>.202</w:t>
      </w:r>
      <w:ins w:id="66" w:author="Dell" w:date="2025-11-28T14:12:00Z">
        <w:r w:rsidR="001E0E04" w:rsidRPr="001E0E04">
          <w:rPr>
            <w:rFonts w:ascii="Cambria" w:hAnsi="Cambria"/>
            <w:i w:val="0"/>
            <w:iCs w:val="0"/>
            <w:highlight w:val="yellow"/>
            <w:u w:val="none"/>
            <w:rPrChange w:id="67" w:author="Dell" w:date="2025-11-28T14:12:00Z">
              <w:rPr>
                <w:rFonts w:ascii="Cambria" w:hAnsi="Cambria"/>
                <w:i w:val="0"/>
                <w:iCs w:val="0"/>
                <w:u w:val="none"/>
              </w:rPr>
            </w:rPrChange>
          </w:rPr>
          <w:t>6</w:t>
        </w:r>
      </w:ins>
      <w:del w:id="68" w:author="Dell" w:date="2025-11-28T14:12:00Z">
        <w:r w:rsidR="008E0749" w:rsidRPr="001E0E04" w:rsidDel="001E0E04">
          <w:rPr>
            <w:rFonts w:ascii="Cambria" w:hAnsi="Cambria"/>
            <w:i w:val="0"/>
            <w:iCs w:val="0"/>
            <w:highlight w:val="yellow"/>
            <w:u w:val="none"/>
            <w:rPrChange w:id="69" w:author="Dell" w:date="2025-11-28T14:12:00Z">
              <w:rPr>
                <w:rFonts w:ascii="Cambria" w:hAnsi="Cambria"/>
                <w:i w:val="0"/>
                <w:iCs w:val="0"/>
                <w:u w:val="none"/>
              </w:rPr>
            </w:rPrChange>
          </w:rPr>
          <w:delText>5</w:delText>
        </w:r>
      </w:del>
      <w:r w:rsidR="00182F3B" w:rsidRPr="001E0E04">
        <w:rPr>
          <w:rFonts w:ascii="Cambria" w:hAnsi="Cambria"/>
          <w:i w:val="0"/>
          <w:iCs w:val="0"/>
          <w:highlight w:val="yellow"/>
          <w:u w:val="none"/>
          <w:rPrChange w:id="70" w:author="Dell" w:date="2025-11-28T14:12:00Z">
            <w:rPr>
              <w:rFonts w:ascii="Cambria" w:hAnsi="Cambria"/>
              <w:i w:val="0"/>
              <w:iCs w:val="0"/>
              <w:u w:val="none"/>
            </w:rPr>
          </w:rPrChange>
        </w:rPr>
        <w:t xml:space="preserve"> r. do dnia </w:t>
      </w:r>
      <w:r w:rsidR="008E0749" w:rsidRPr="001E0E04">
        <w:rPr>
          <w:rFonts w:ascii="Cambria" w:hAnsi="Cambria"/>
          <w:i w:val="0"/>
          <w:iCs w:val="0"/>
          <w:highlight w:val="yellow"/>
          <w:u w:val="none"/>
          <w:rPrChange w:id="71" w:author="Dell" w:date="2025-11-28T14:12:00Z">
            <w:rPr>
              <w:rFonts w:ascii="Cambria" w:hAnsi="Cambria"/>
              <w:i w:val="0"/>
              <w:iCs w:val="0"/>
              <w:u w:val="none"/>
            </w:rPr>
          </w:rPrChange>
        </w:rPr>
        <w:t>31</w:t>
      </w:r>
      <w:r w:rsidR="00182F3B" w:rsidRPr="001E0E04">
        <w:rPr>
          <w:rFonts w:ascii="Cambria" w:hAnsi="Cambria"/>
          <w:i w:val="0"/>
          <w:iCs w:val="0"/>
          <w:highlight w:val="yellow"/>
          <w:u w:val="none"/>
          <w:rPrChange w:id="72" w:author="Dell" w:date="2025-11-28T14:12:00Z">
            <w:rPr>
              <w:rFonts w:ascii="Cambria" w:hAnsi="Cambria"/>
              <w:i w:val="0"/>
              <w:iCs w:val="0"/>
              <w:u w:val="none"/>
            </w:rPr>
          </w:rPrChange>
        </w:rPr>
        <w:t>.</w:t>
      </w:r>
      <w:r w:rsidR="008E0749" w:rsidRPr="001E0E04">
        <w:rPr>
          <w:rFonts w:ascii="Cambria" w:hAnsi="Cambria"/>
          <w:i w:val="0"/>
          <w:iCs w:val="0"/>
          <w:highlight w:val="yellow"/>
          <w:u w:val="none"/>
          <w:rPrChange w:id="73" w:author="Dell" w:date="2025-11-28T14:12:00Z">
            <w:rPr>
              <w:rFonts w:ascii="Cambria" w:hAnsi="Cambria"/>
              <w:i w:val="0"/>
              <w:iCs w:val="0"/>
              <w:u w:val="none"/>
            </w:rPr>
          </w:rPrChange>
        </w:rPr>
        <w:t>12</w:t>
      </w:r>
      <w:r w:rsidR="00182F3B" w:rsidRPr="001E0E04">
        <w:rPr>
          <w:rFonts w:ascii="Cambria" w:hAnsi="Cambria"/>
          <w:i w:val="0"/>
          <w:iCs w:val="0"/>
          <w:highlight w:val="yellow"/>
          <w:u w:val="none"/>
          <w:rPrChange w:id="74" w:author="Dell" w:date="2025-11-28T14:12:00Z">
            <w:rPr>
              <w:rFonts w:ascii="Cambria" w:hAnsi="Cambria"/>
              <w:i w:val="0"/>
              <w:iCs w:val="0"/>
              <w:u w:val="none"/>
            </w:rPr>
          </w:rPrChange>
        </w:rPr>
        <w:t>.202</w:t>
      </w:r>
      <w:ins w:id="75" w:author="Dell" w:date="2025-11-28T14:12:00Z">
        <w:r w:rsidR="001E0E04" w:rsidRPr="001E0E04">
          <w:rPr>
            <w:rFonts w:ascii="Cambria" w:hAnsi="Cambria"/>
            <w:i w:val="0"/>
            <w:iCs w:val="0"/>
            <w:highlight w:val="yellow"/>
            <w:u w:val="none"/>
            <w:rPrChange w:id="76" w:author="Dell" w:date="2025-11-28T14:12:00Z">
              <w:rPr>
                <w:rFonts w:ascii="Cambria" w:hAnsi="Cambria"/>
                <w:i w:val="0"/>
                <w:iCs w:val="0"/>
                <w:u w:val="none"/>
              </w:rPr>
            </w:rPrChange>
          </w:rPr>
          <w:t>6</w:t>
        </w:r>
      </w:ins>
      <w:del w:id="77" w:author="Dell" w:date="2025-11-28T14:12:00Z">
        <w:r w:rsidR="008E0749" w:rsidRPr="001E0E04" w:rsidDel="001E0E04">
          <w:rPr>
            <w:rFonts w:ascii="Cambria" w:hAnsi="Cambria"/>
            <w:i w:val="0"/>
            <w:iCs w:val="0"/>
            <w:highlight w:val="yellow"/>
            <w:u w:val="none"/>
            <w:rPrChange w:id="78" w:author="Dell" w:date="2025-11-28T14:12:00Z">
              <w:rPr>
                <w:rFonts w:ascii="Cambria" w:hAnsi="Cambria"/>
                <w:i w:val="0"/>
                <w:iCs w:val="0"/>
                <w:u w:val="none"/>
              </w:rPr>
            </w:rPrChange>
          </w:rPr>
          <w:delText>5</w:delText>
        </w:r>
      </w:del>
      <w:r w:rsidR="006464F2" w:rsidRPr="001E0E04">
        <w:rPr>
          <w:rFonts w:ascii="Cambria" w:hAnsi="Cambria"/>
          <w:i w:val="0"/>
          <w:iCs w:val="0"/>
          <w:highlight w:val="yellow"/>
          <w:u w:val="none"/>
          <w:rPrChange w:id="79" w:author="Dell" w:date="2025-11-28T14:12:00Z">
            <w:rPr>
              <w:rFonts w:ascii="Cambria" w:hAnsi="Cambria"/>
              <w:i w:val="0"/>
              <w:iCs w:val="0"/>
              <w:u w:val="none"/>
            </w:rPr>
          </w:rPrChange>
        </w:rPr>
        <w:t xml:space="preserve"> r.</w:t>
      </w:r>
    </w:p>
    <w:p w14:paraId="2F8FAA9F" w14:textId="3B49D286" w:rsidR="003C7879" w:rsidRPr="00E46733" w:rsidRDefault="003C7879" w:rsidP="00E46733">
      <w:pPr>
        <w:pStyle w:val="Tekstpodstawowy"/>
        <w:numPr>
          <w:ilvl w:val="0"/>
          <w:numId w:val="5"/>
        </w:numPr>
        <w:suppressAutoHyphens/>
        <w:overflowPunct w:val="0"/>
        <w:autoSpaceDE w:val="0"/>
        <w:spacing w:line="360" w:lineRule="auto"/>
        <w:ind w:left="284" w:hanging="284"/>
        <w:jc w:val="both"/>
        <w:rPr>
          <w:rFonts w:ascii="Cambria" w:hAnsi="Cambria"/>
        </w:rPr>
      </w:pPr>
      <w:r w:rsidRPr="00E46733">
        <w:rPr>
          <w:rFonts w:ascii="Cambria" w:hAnsi="Cambria"/>
          <w:i w:val="0"/>
          <w:iCs w:val="0"/>
          <w:u w:val="none"/>
        </w:rPr>
        <w:t>Umow</w:t>
      </w:r>
      <w:r w:rsidR="00BC4E18" w:rsidRPr="00E46733">
        <w:rPr>
          <w:rFonts w:ascii="Cambria" w:hAnsi="Cambria"/>
          <w:i w:val="0"/>
          <w:iCs w:val="0"/>
          <w:u w:val="none"/>
        </w:rPr>
        <w:t xml:space="preserve">a została sporządzona w </w:t>
      </w:r>
      <w:r w:rsidR="004279FD" w:rsidRPr="00E46733">
        <w:rPr>
          <w:rFonts w:ascii="Cambria" w:hAnsi="Cambria"/>
          <w:i w:val="0"/>
          <w:iCs w:val="0"/>
          <w:u w:val="none"/>
        </w:rPr>
        <w:t xml:space="preserve">trzech </w:t>
      </w:r>
      <w:r w:rsidRPr="00E46733">
        <w:rPr>
          <w:rFonts w:ascii="Cambria" w:hAnsi="Cambria"/>
          <w:i w:val="0"/>
          <w:iCs w:val="0"/>
          <w:u w:val="none"/>
        </w:rPr>
        <w:t>jednobrzmiących egze</w:t>
      </w:r>
      <w:r w:rsidR="00BC4E18" w:rsidRPr="00E46733">
        <w:rPr>
          <w:rFonts w:ascii="Cambria" w:hAnsi="Cambria"/>
          <w:i w:val="0"/>
          <w:iCs w:val="0"/>
          <w:u w:val="none"/>
        </w:rPr>
        <w:t xml:space="preserve">mplarzach, </w:t>
      </w:r>
      <w:r w:rsidR="004279FD" w:rsidRPr="00E46733">
        <w:rPr>
          <w:rFonts w:ascii="Cambria" w:hAnsi="Cambria"/>
          <w:i w:val="0"/>
          <w:iCs w:val="0"/>
          <w:u w:val="none"/>
        </w:rPr>
        <w:t>2 egz</w:t>
      </w:r>
      <w:r w:rsidRPr="00E46733">
        <w:rPr>
          <w:rFonts w:ascii="Cambria" w:hAnsi="Cambria"/>
          <w:i w:val="0"/>
          <w:iCs w:val="0"/>
          <w:u w:val="none"/>
        </w:rPr>
        <w:t>.</w:t>
      </w:r>
      <w:r w:rsidR="004279FD" w:rsidRPr="00E46733">
        <w:rPr>
          <w:rFonts w:ascii="Cambria" w:hAnsi="Cambria"/>
          <w:i w:val="0"/>
          <w:iCs w:val="0"/>
          <w:u w:val="none"/>
        </w:rPr>
        <w:t xml:space="preserve"> dla Zamawiającego, 1 egz. dla Wykonawcy.</w:t>
      </w:r>
    </w:p>
    <w:p w14:paraId="359160B1" w14:textId="77777777" w:rsidR="003C7879" w:rsidRPr="00E544F9" w:rsidRDefault="003C7879" w:rsidP="003C7879">
      <w:pPr>
        <w:rPr>
          <w:rFonts w:ascii="Cambria" w:hAnsi="Cambria" w:cs="Times New Roman"/>
          <w:sz w:val="24"/>
          <w:szCs w:val="24"/>
        </w:rPr>
      </w:pPr>
    </w:p>
    <w:p w14:paraId="2537325B" w14:textId="2C3E48E6" w:rsidR="003C7879" w:rsidRDefault="00BB04B7" w:rsidP="00E46733">
      <w:pPr>
        <w:spacing w:line="360" w:lineRule="auto"/>
        <w:rPr>
          <w:rFonts w:ascii="Cambria" w:hAnsi="Cambria" w:cs="Times New Roman"/>
          <w:sz w:val="24"/>
          <w:szCs w:val="24"/>
        </w:rPr>
      </w:pPr>
      <w:r>
        <w:rPr>
          <w:rFonts w:ascii="Cambria" w:hAnsi="Cambria" w:cs="Times New Roman"/>
          <w:sz w:val="24"/>
          <w:szCs w:val="24"/>
        </w:rPr>
        <w:t>Integralną częścią umowy są załączniki:</w:t>
      </w:r>
    </w:p>
    <w:p w14:paraId="3A206DFA" w14:textId="1E7A4594" w:rsidR="00BB04B7" w:rsidRDefault="00BB04B7" w:rsidP="00E46733">
      <w:pPr>
        <w:pStyle w:val="Akapitzlist"/>
        <w:numPr>
          <w:ilvl w:val="6"/>
          <w:numId w:val="37"/>
        </w:numPr>
        <w:tabs>
          <w:tab w:val="clear" w:pos="5040"/>
          <w:tab w:val="num" w:pos="567"/>
        </w:tabs>
        <w:spacing w:line="360" w:lineRule="auto"/>
        <w:ind w:left="567" w:hanging="567"/>
        <w:rPr>
          <w:rFonts w:ascii="Cambria" w:hAnsi="Cambria" w:cs="Times New Roman"/>
          <w:sz w:val="24"/>
          <w:szCs w:val="24"/>
        </w:rPr>
      </w:pPr>
      <w:r>
        <w:rPr>
          <w:rFonts w:ascii="Cambria" w:hAnsi="Cambria" w:cs="Times New Roman"/>
          <w:sz w:val="24"/>
          <w:szCs w:val="24"/>
        </w:rPr>
        <w:t>SWZ wraz z załącznikami.</w:t>
      </w:r>
    </w:p>
    <w:p w14:paraId="5F18536D" w14:textId="31742660" w:rsidR="00BB04B7" w:rsidRPr="00E46733" w:rsidRDefault="00BB04B7" w:rsidP="00E46733">
      <w:pPr>
        <w:pStyle w:val="Akapitzlist"/>
        <w:numPr>
          <w:ilvl w:val="6"/>
          <w:numId w:val="37"/>
        </w:numPr>
        <w:tabs>
          <w:tab w:val="clear" w:pos="5040"/>
          <w:tab w:val="num" w:pos="567"/>
        </w:tabs>
        <w:spacing w:line="360" w:lineRule="auto"/>
        <w:ind w:left="567" w:hanging="567"/>
        <w:rPr>
          <w:rFonts w:ascii="Cambria" w:hAnsi="Cambria" w:cs="Times New Roman"/>
          <w:sz w:val="24"/>
          <w:szCs w:val="24"/>
        </w:rPr>
      </w:pPr>
      <w:r>
        <w:rPr>
          <w:rFonts w:ascii="Cambria" w:hAnsi="Cambria" w:cs="Times New Roman"/>
          <w:sz w:val="24"/>
          <w:szCs w:val="24"/>
        </w:rPr>
        <w:t xml:space="preserve">oferta Wykonawcy. </w:t>
      </w:r>
    </w:p>
    <w:p w14:paraId="51938E8C" w14:textId="77777777" w:rsidR="00634225" w:rsidRPr="00E544F9" w:rsidRDefault="00634225" w:rsidP="00A33A4F">
      <w:pPr>
        <w:rPr>
          <w:rFonts w:ascii="Cambria" w:hAnsi="Cambria" w:cs="Times New Roman"/>
          <w:sz w:val="24"/>
          <w:szCs w:val="24"/>
        </w:rPr>
      </w:pPr>
    </w:p>
    <w:p w14:paraId="24D06142" w14:textId="77777777" w:rsidR="00661BB9" w:rsidRPr="00E544F9" w:rsidRDefault="00661BB9" w:rsidP="00A33A4F">
      <w:pPr>
        <w:rPr>
          <w:rFonts w:ascii="Cambria" w:hAnsi="Cambria" w:cs="Times New Roman"/>
          <w:sz w:val="24"/>
          <w:szCs w:val="24"/>
        </w:rPr>
      </w:pPr>
    </w:p>
    <w:p w14:paraId="692FF6FE" w14:textId="77777777" w:rsidR="00661BB9" w:rsidRPr="00E544F9" w:rsidRDefault="00661BB9" w:rsidP="00A33A4F">
      <w:pPr>
        <w:rPr>
          <w:rFonts w:ascii="Cambria" w:hAnsi="Cambria" w:cs="Times New Roman"/>
          <w:sz w:val="24"/>
          <w:szCs w:val="24"/>
        </w:rPr>
      </w:pPr>
    </w:p>
    <w:p w14:paraId="70235C31" w14:textId="77777777" w:rsidR="00661BB9" w:rsidRPr="00E544F9" w:rsidRDefault="00661BB9" w:rsidP="00A33A4F">
      <w:pPr>
        <w:rPr>
          <w:rFonts w:ascii="Cambria" w:hAnsi="Cambria" w:cs="Times New Roman"/>
          <w:sz w:val="24"/>
          <w:szCs w:val="24"/>
        </w:rPr>
      </w:pPr>
    </w:p>
    <w:p w14:paraId="1794AF8D" w14:textId="77777777" w:rsidR="00661BB9" w:rsidRPr="00E544F9" w:rsidRDefault="00661BB9" w:rsidP="00A33A4F">
      <w:pPr>
        <w:rPr>
          <w:rFonts w:ascii="Cambria" w:hAnsi="Cambria" w:cs="Times New Roman"/>
          <w:sz w:val="24"/>
          <w:szCs w:val="24"/>
        </w:rPr>
      </w:pPr>
    </w:p>
    <w:p w14:paraId="3E1F6F7E" w14:textId="77777777" w:rsidR="00661BB9" w:rsidRPr="00E544F9" w:rsidRDefault="00661BB9" w:rsidP="00A33A4F">
      <w:pPr>
        <w:rPr>
          <w:rFonts w:ascii="Cambria" w:hAnsi="Cambria" w:cs="Times New Roman"/>
          <w:sz w:val="24"/>
          <w:szCs w:val="24"/>
        </w:rPr>
      </w:pPr>
    </w:p>
    <w:p w14:paraId="57050240" w14:textId="7C596C06" w:rsidR="003C7879" w:rsidRPr="00E544F9" w:rsidRDefault="003C7879" w:rsidP="00661BB9">
      <w:pPr>
        <w:ind w:firstLine="709"/>
        <w:rPr>
          <w:rFonts w:ascii="Cambria" w:hAnsi="Cambria" w:cs="Times New Roman"/>
          <w:sz w:val="24"/>
          <w:szCs w:val="24"/>
        </w:rPr>
      </w:pPr>
      <w:r w:rsidRPr="00E544F9">
        <w:rPr>
          <w:rFonts w:ascii="Cambria" w:hAnsi="Cambria" w:cs="Times New Roman"/>
          <w:sz w:val="24"/>
          <w:szCs w:val="24"/>
        </w:rPr>
        <w:t xml:space="preserve">...................................................         </w:t>
      </w:r>
      <w:r w:rsidR="00661BB9" w:rsidRPr="00E544F9">
        <w:rPr>
          <w:rFonts w:ascii="Cambria" w:hAnsi="Cambria" w:cs="Times New Roman"/>
          <w:sz w:val="24"/>
          <w:szCs w:val="24"/>
        </w:rPr>
        <w:t xml:space="preserve">                               </w:t>
      </w:r>
      <w:r w:rsidR="00BB04B7">
        <w:rPr>
          <w:rFonts w:ascii="Cambria" w:hAnsi="Cambria" w:cs="Times New Roman"/>
          <w:sz w:val="24"/>
          <w:szCs w:val="24"/>
        </w:rPr>
        <w:tab/>
      </w:r>
      <w:r w:rsidR="00BB04B7">
        <w:rPr>
          <w:rFonts w:ascii="Cambria" w:hAnsi="Cambria" w:cs="Times New Roman"/>
          <w:sz w:val="24"/>
          <w:szCs w:val="24"/>
        </w:rPr>
        <w:tab/>
      </w:r>
      <w:r w:rsidRPr="00E544F9">
        <w:rPr>
          <w:rFonts w:ascii="Cambria" w:hAnsi="Cambria" w:cs="Times New Roman"/>
          <w:sz w:val="24"/>
          <w:szCs w:val="24"/>
        </w:rPr>
        <w:t>.........................................................</w:t>
      </w:r>
    </w:p>
    <w:p w14:paraId="02956EC7" w14:textId="6A37F9F3" w:rsidR="003A505D" w:rsidRPr="00E544F9" w:rsidRDefault="003C7879" w:rsidP="00ED1368">
      <w:pPr>
        <w:rPr>
          <w:rFonts w:ascii="Cambria" w:hAnsi="Cambria" w:cs="Times New Roman"/>
          <w:sz w:val="24"/>
          <w:szCs w:val="24"/>
        </w:rPr>
      </w:pPr>
      <w:r w:rsidRPr="00E544F9">
        <w:rPr>
          <w:rFonts w:ascii="Cambria" w:hAnsi="Cambria" w:cs="Times New Roman"/>
          <w:sz w:val="24"/>
          <w:szCs w:val="24"/>
        </w:rPr>
        <w:t xml:space="preserve">            </w:t>
      </w:r>
      <w:r w:rsidR="00661BB9" w:rsidRPr="00E544F9">
        <w:rPr>
          <w:rFonts w:ascii="Cambria" w:hAnsi="Cambria" w:cs="Times New Roman"/>
          <w:sz w:val="24"/>
          <w:szCs w:val="24"/>
        </w:rPr>
        <w:tab/>
      </w:r>
      <w:r w:rsidR="00D01258">
        <w:rPr>
          <w:rFonts w:ascii="Cambria" w:hAnsi="Cambria" w:cs="Times New Roman"/>
          <w:sz w:val="24"/>
          <w:szCs w:val="24"/>
        </w:rPr>
        <w:t xml:space="preserve">      </w:t>
      </w:r>
      <w:r w:rsidR="00BB04B7">
        <w:rPr>
          <w:rFonts w:ascii="Cambria" w:hAnsi="Cambria" w:cs="Times New Roman"/>
          <w:sz w:val="24"/>
          <w:szCs w:val="24"/>
        </w:rPr>
        <w:t xml:space="preserve">   </w:t>
      </w:r>
      <w:r w:rsidRPr="00E46733">
        <w:rPr>
          <w:rFonts w:ascii="Cambria" w:hAnsi="Cambria" w:cs="Times New Roman"/>
          <w:b/>
          <w:bCs/>
          <w:sz w:val="24"/>
          <w:szCs w:val="24"/>
        </w:rPr>
        <w:t>Wykonawca</w:t>
      </w:r>
      <w:r w:rsidRPr="00E544F9">
        <w:rPr>
          <w:rFonts w:ascii="Cambria" w:hAnsi="Cambria" w:cs="Times New Roman"/>
          <w:sz w:val="24"/>
          <w:szCs w:val="24"/>
        </w:rPr>
        <w:t xml:space="preserve">                                                            </w:t>
      </w:r>
      <w:r w:rsidR="00D01258">
        <w:rPr>
          <w:rFonts w:ascii="Cambria" w:hAnsi="Cambria" w:cs="Times New Roman"/>
          <w:sz w:val="24"/>
          <w:szCs w:val="24"/>
        </w:rPr>
        <w:t xml:space="preserve">                </w:t>
      </w:r>
      <w:r w:rsidR="00BB04B7">
        <w:rPr>
          <w:rFonts w:ascii="Cambria" w:hAnsi="Cambria" w:cs="Times New Roman"/>
          <w:sz w:val="24"/>
          <w:szCs w:val="24"/>
        </w:rPr>
        <w:t xml:space="preserve">          </w:t>
      </w:r>
      <w:r w:rsidR="00D01258">
        <w:rPr>
          <w:rFonts w:ascii="Cambria" w:hAnsi="Cambria" w:cs="Times New Roman"/>
          <w:sz w:val="24"/>
          <w:szCs w:val="24"/>
        </w:rPr>
        <w:t xml:space="preserve">  </w:t>
      </w:r>
      <w:r w:rsidR="00D01258" w:rsidRPr="00E46733">
        <w:rPr>
          <w:rFonts w:ascii="Cambria" w:hAnsi="Cambria" w:cs="Times New Roman"/>
          <w:b/>
          <w:bCs/>
          <w:sz w:val="24"/>
          <w:szCs w:val="24"/>
        </w:rPr>
        <w:t>Zamawiający</w:t>
      </w:r>
    </w:p>
    <w:sectPr w:rsidR="003A505D" w:rsidRPr="00E544F9" w:rsidSect="00D10A4D">
      <w:headerReference w:type="default" r:id="rId8"/>
      <w:footerReference w:type="even" r:id="rId9"/>
      <w:footerReference w:type="default" r:id="rId10"/>
      <w:pgSz w:w="11909" w:h="16834"/>
      <w:pgMar w:top="1134" w:right="1134" w:bottom="1134" w:left="1134"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22545" w14:textId="77777777" w:rsidR="00E809E4" w:rsidRDefault="00E809E4">
      <w:r>
        <w:separator/>
      </w:r>
    </w:p>
  </w:endnote>
  <w:endnote w:type="continuationSeparator" w:id="0">
    <w:p w14:paraId="2F72EAD0" w14:textId="77777777" w:rsidR="00E809E4" w:rsidRDefault="00E80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BA00" w14:textId="77777777" w:rsidR="00464DE0" w:rsidRDefault="00E840FA" w:rsidP="00A84CE1">
    <w:pPr>
      <w:pStyle w:val="Stopka"/>
      <w:framePr w:wrap="around" w:vAnchor="text" w:hAnchor="margin" w:xAlign="right" w:y="1"/>
      <w:rPr>
        <w:rStyle w:val="Numerstrony"/>
      </w:rPr>
    </w:pPr>
    <w:r>
      <w:rPr>
        <w:rStyle w:val="Numerstrony"/>
      </w:rPr>
      <w:fldChar w:fldCharType="begin"/>
    </w:r>
    <w:r w:rsidR="00464DE0">
      <w:rPr>
        <w:rStyle w:val="Numerstrony"/>
      </w:rPr>
      <w:instrText xml:space="preserve">PAGE  </w:instrText>
    </w:r>
    <w:r>
      <w:rPr>
        <w:rStyle w:val="Numerstrony"/>
      </w:rPr>
      <w:fldChar w:fldCharType="end"/>
    </w:r>
  </w:p>
  <w:p w14:paraId="558C97F9" w14:textId="77777777" w:rsidR="00464DE0" w:rsidRDefault="00464DE0" w:rsidP="00077F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9549" w14:textId="7DBAC627" w:rsidR="00464DE0" w:rsidRPr="007529D3" w:rsidRDefault="00E840FA" w:rsidP="00A84CE1">
    <w:pPr>
      <w:pStyle w:val="Stopka"/>
      <w:framePr w:wrap="around" w:vAnchor="text" w:hAnchor="margin" w:xAlign="right" w:y="1"/>
      <w:rPr>
        <w:rStyle w:val="Numerstrony"/>
        <w:rFonts w:ascii="Times New Roman" w:hAnsi="Times New Roman"/>
      </w:rPr>
    </w:pPr>
    <w:r w:rsidRPr="007529D3">
      <w:rPr>
        <w:rStyle w:val="Numerstrony"/>
        <w:rFonts w:ascii="Times New Roman" w:hAnsi="Times New Roman"/>
      </w:rPr>
      <w:fldChar w:fldCharType="begin"/>
    </w:r>
    <w:r w:rsidR="00464DE0" w:rsidRPr="007529D3">
      <w:rPr>
        <w:rStyle w:val="Numerstrony"/>
        <w:rFonts w:ascii="Times New Roman" w:hAnsi="Times New Roman"/>
      </w:rPr>
      <w:instrText xml:space="preserve">PAGE  </w:instrText>
    </w:r>
    <w:r w:rsidRPr="007529D3">
      <w:rPr>
        <w:rStyle w:val="Numerstrony"/>
        <w:rFonts w:ascii="Times New Roman" w:hAnsi="Times New Roman"/>
      </w:rPr>
      <w:fldChar w:fldCharType="separate"/>
    </w:r>
    <w:r w:rsidR="00100250">
      <w:rPr>
        <w:rStyle w:val="Numerstrony"/>
        <w:rFonts w:ascii="Times New Roman" w:hAnsi="Times New Roman"/>
        <w:noProof/>
      </w:rPr>
      <w:t>8</w:t>
    </w:r>
    <w:r w:rsidRPr="007529D3">
      <w:rPr>
        <w:rStyle w:val="Numerstrony"/>
        <w:rFonts w:ascii="Times New Roman" w:hAnsi="Times New Roman"/>
      </w:rPr>
      <w:fldChar w:fldCharType="end"/>
    </w:r>
  </w:p>
  <w:p w14:paraId="42F4D63B" w14:textId="77777777" w:rsidR="00464DE0" w:rsidRDefault="00464DE0" w:rsidP="00077F5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915EE" w14:textId="77777777" w:rsidR="00E809E4" w:rsidRDefault="00E809E4">
      <w:r>
        <w:separator/>
      </w:r>
    </w:p>
  </w:footnote>
  <w:footnote w:type="continuationSeparator" w:id="0">
    <w:p w14:paraId="2364AF82" w14:textId="77777777" w:rsidR="00E809E4" w:rsidRDefault="00E80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DF3C1" w14:textId="77777777" w:rsidR="00D85F76" w:rsidRDefault="00D85F76" w:rsidP="00D85F76">
    <w:pPr>
      <w:pStyle w:val="Nagwek"/>
      <w:jc w:val="right"/>
    </w:pPr>
    <w: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0D6B"/>
    <w:multiLevelType w:val="hybridMultilevel"/>
    <w:tmpl w:val="93B06DD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2826012"/>
    <w:multiLevelType w:val="hybridMultilevel"/>
    <w:tmpl w:val="3EA47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F5715"/>
    <w:multiLevelType w:val="multilevel"/>
    <w:tmpl w:val="88C42E52"/>
    <w:lvl w:ilvl="0">
      <w:start w:val="1"/>
      <w:numFmt w:val="decimal"/>
      <w:lvlText w:val="%1)"/>
      <w:lvlJc w:val="left"/>
      <w:pPr>
        <w:tabs>
          <w:tab w:val="num" w:pos="720"/>
        </w:tabs>
        <w:ind w:left="720" w:hanging="360"/>
      </w:pPr>
      <w:rPr>
        <w:rFonts w:ascii="Calibri" w:eastAsia="Times New Roman" w:hAnsi="Calibri" w:cs="Times New Roman"/>
      </w:rPr>
    </w:lvl>
    <w:lvl w:ilvl="1">
      <w:start w:val="1"/>
      <w:numFmt w:val="lowerLetter"/>
      <w:lvlText w:val="%2."/>
      <w:lvlJc w:val="left"/>
      <w:pPr>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78F2702"/>
    <w:multiLevelType w:val="hybridMultilevel"/>
    <w:tmpl w:val="26B65FD0"/>
    <w:lvl w:ilvl="0" w:tplc="CFFA2E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A761F6"/>
    <w:multiLevelType w:val="hybridMultilevel"/>
    <w:tmpl w:val="E95646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E6644"/>
    <w:multiLevelType w:val="multilevel"/>
    <w:tmpl w:val="F9E683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 w15:restartNumberingAfterBreak="0">
    <w:nsid w:val="1D101AF0"/>
    <w:multiLevelType w:val="hybridMultilevel"/>
    <w:tmpl w:val="539AA8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E404F6"/>
    <w:multiLevelType w:val="multilevel"/>
    <w:tmpl w:val="4C0A836A"/>
    <w:lvl w:ilvl="0">
      <w:start w:val="1"/>
      <w:numFmt w:val="lowerLetter"/>
      <w:lvlText w:val="%1."/>
      <w:lvlJc w:val="left"/>
      <w:pPr>
        <w:tabs>
          <w:tab w:val="num" w:pos="720"/>
        </w:tabs>
        <w:ind w:left="720" w:hanging="360"/>
      </w:pPr>
      <w:rPr>
        <w:rFonts w:asciiTheme="minorHAnsi" w:eastAsia="Times New Roman" w:hAnsiTheme="minorHAnsi" w:cstheme="minorHAnsi"/>
        <w:b w:val="0"/>
        <w:color w:val="auto"/>
        <w:sz w:val="22"/>
        <w:szCs w:val="24"/>
      </w:r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2680" w:hanging="1800"/>
      </w:pPr>
      <w:rPr>
        <w:rFonts w:hint="default"/>
      </w:rPr>
    </w:lvl>
  </w:abstractNum>
  <w:abstractNum w:abstractNumId="8" w15:restartNumberingAfterBreak="0">
    <w:nsid w:val="213230E3"/>
    <w:multiLevelType w:val="hybridMultilevel"/>
    <w:tmpl w:val="5C024CBA"/>
    <w:lvl w:ilvl="0" w:tplc="1C38DDCE">
      <w:start w:val="1"/>
      <w:numFmt w:val="decimal"/>
      <w:lvlText w:val="%1."/>
      <w:lvlJc w:val="left"/>
      <w:pPr>
        <w:ind w:left="720" w:hanging="360"/>
      </w:pPr>
      <w:rPr>
        <w:rFonts w:hint="default"/>
        <w:b w:val="0"/>
      </w:rPr>
    </w:lvl>
    <w:lvl w:ilvl="1" w:tplc="ED16F45A">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9605CF"/>
    <w:multiLevelType w:val="multilevel"/>
    <w:tmpl w:val="350A47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0" w15:restartNumberingAfterBreak="0">
    <w:nsid w:val="22D908F5"/>
    <w:multiLevelType w:val="hybridMultilevel"/>
    <w:tmpl w:val="CB563AFA"/>
    <w:lvl w:ilvl="0" w:tplc="04150011">
      <w:start w:val="1"/>
      <w:numFmt w:val="decimal"/>
      <w:lvlText w:val="%1)"/>
      <w:lvlJc w:val="left"/>
      <w:pPr>
        <w:ind w:left="720" w:hanging="360"/>
      </w:pPr>
    </w:lvl>
    <w:lvl w:ilvl="1" w:tplc="EB0264DC">
      <w:start w:val="3"/>
      <w:numFmt w:val="decimal"/>
      <w:lvlText w:val="%2."/>
      <w:lvlJc w:val="left"/>
      <w:pPr>
        <w:ind w:left="36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70D4F66"/>
    <w:multiLevelType w:val="hybridMultilevel"/>
    <w:tmpl w:val="CF323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A06B70"/>
    <w:multiLevelType w:val="multilevel"/>
    <w:tmpl w:val="CCBCFA16"/>
    <w:lvl w:ilvl="0">
      <w:start w:val="1"/>
      <w:numFmt w:val="decimal"/>
      <w:lvlText w:val="%1."/>
      <w:lvlJc w:val="left"/>
      <w:pPr>
        <w:ind w:left="0" w:firstLine="0"/>
      </w:pPr>
      <w:rPr>
        <w:rFonts w:hint="default"/>
        <w:color w:val="000000" w:themeColor="text1"/>
      </w:rPr>
    </w:lvl>
    <w:lvl w:ilvl="1">
      <w:start w:val="1"/>
      <w:numFmt w:val="decimal"/>
      <w:lvlText w:val="%2)"/>
      <w:lvlJc w:val="left"/>
      <w:pPr>
        <w:ind w:left="1440" w:hanging="703"/>
      </w:pPr>
      <w:rPr>
        <w:rFonts w:hint="default"/>
      </w:rPr>
    </w:lvl>
    <w:lvl w:ilvl="2">
      <w:start w:val="1"/>
      <w:numFmt w:val="lowerLetter"/>
      <w:lvlText w:val="%3."/>
      <w:lvlJc w:val="right"/>
      <w:pPr>
        <w:tabs>
          <w:tab w:val="num" w:pos="2041"/>
        </w:tabs>
        <w:ind w:left="2041"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9402C8F"/>
    <w:multiLevelType w:val="hybridMultilevel"/>
    <w:tmpl w:val="14927466"/>
    <w:lvl w:ilvl="0" w:tplc="D064284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106F29"/>
    <w:multiLevelType w:val="multilevel"/>
    <w:tmpl w:val="1E843576"/>
    <w:lvl w:ilvl="0">
      <w:start w:val="2"/>
      <w:numFmt w:val="decimal"/>
      <w:lvlText w:val="%1."/>
      <w:lvlJc w:val="left"/>
      <w:pPr>
        <w:ind w:left="360" w:hanging="360"/>
      </w:pPr>
      <w:rPr>
        <w:rFonts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1495"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BF5174A"/>
    <w:multiLevelType w:val="hybridMultilevel"/>
    <w:tmpl w:val="EC60C7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052139"/>
    <w:multiLevelType w:val="hybridMultilevel"/>
    <w:tmpl w:val="78EA18E4"/>
    <w:lvl w:ilvl="0" w:tplc="52ACFE6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2D4733"/>
    <w:multiLevelType w:val="hybridMultilevel"/>
    <w:tmpl w:val="F15294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C8091C"/>
    <w:multiLevelType w:val="hybridMultilevel"/>
    <w:tmpl w:val="DF1AA164"/>
    <w:lvl w:ilvl="0" w:tplc="4E6C06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64124A"/>
    <w:multiLevelType w:val="hybridMultilevel"/>
    <w:tmpl w:val="08C01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C204C2"/>
    <w:multiLevelType w:val="hybridMultilevel"/>
    <w:tmpl w:val="D2C6860E"/>
    <w:lvl w:ilvl="0" w:tplc="33E2DD6E">
      <w:start w:val="1"/>
      <w:numFmt w:val="lowerLetter"/>
      <w:lvlText w:val="%1."/>
      <w:lvlJc w:val="left"/>
      <w:pPr>
        <w:ind w:left="720" w:hanging="360"/>
      </w:pPr>
      <w:rPr>
        <w:rFonts w:asciiTheme="minorHAnsi" w:eastAsia="Times New Roman" w:hAnsiTheme="minorHAnsi" w:cstheme="minorHAnsi"/>
      </w:rPr>
    </w:lvl>
    <w:lvl w:ilvl="1" w:tplc="4F62F8F0">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9E67CA"/>
    <w:multiLevelType w:val="hybridMultilevel"/>
    <w:tmpl w:val="F8BCCE5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 w15:restartNumberingAfterBreak="0">
    <w:nsid w:val="421D227C"/>
    <w:multiLevelType w:val="multilevel"/>
    <w:tmpl w:val="2066549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F715E0A"/>
    <w:multiLevelType w:val="hybridMultilevel"/>
    <w:tmpl w:val="D1C4DF42"/>
    <w:lvl w:ilvl="0" w:tplc="8DF21A6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B72C14"/>
    <w:multiLevelType w:val="hybridMultilevel"/>
    <w:tmpl w:val="BEE6F822"/>
    <w:lvl w:ilvl="0" w:tplc="CFFA2E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624702F"/>
    <w:multiLevelType w:val="hybridMultilevel"/>
    <w:tmpl w:val="6464DA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8BD2082"/>
    <w:multiLevelType w:val="hybridMultilevel"/>
    <w:tmpl w:val="614AEF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B692626"/>
    <w:multiLevelType w:val="hybridMultilevel"/>
    <w:tmpl w:val="91CC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9422E"/>
    <w:multiLevelType w:val="hybridMultilevel"/>
    <w:tmpl w:val="3856B2B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CA42778"/>
    <w:multiLevelType w:val="hybridMultilevel"/>
    <w:tmpl w:val="AA3AF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792310"/>
    <w:multiLevelType w:val="hybridMultilevel"/>
    <w:tmpl w:val="51268462"/>
    <w:lvl w:ilvl="0" w:tplc="2F063E3C">
      <w:start w:val="1"/>
      <w:numFmt w:val="lowerLetter"/>
      <w:lvlText w:val="%1."/>
      <w:lvlJc w:val="left"/>
      <w:pPr>
        <w:ind w:left="1485" w:hanging="360"/>
      </w:pPr>
      <w:rPr>
        <w:rFonts w:asciiTheme="minorHAnsi" w:eastAsia="Times New Roman" w:hAnsiTheme="minorHAnsi" w:cstheme="minorHAnsi"/>
        <w:b w:val="0"/>
        <w:i w:val="0"/>
        <w:iCs w:val="0"/>
        <w:sz w:val="22"/>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1" w15:restartNumberingAfterBreak="0">
    <w:nsid w:val="712F5871"/>
    <w:multiLevelType w:val="multilevel"/>
    <w:tmpl w:val="F850A436"/>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3054" w:hanging="360"/>
      </w:pPr>
      <w:rPr>
        <w:rFonts w:hint="default"/>
        <w:b w:val="0"/>
      </w:rPr>
    </w:lvl>
    <w:lvl w:ilvl="8">
      <w:start w:val="1"/>
      <w:numFmt w:val="lowerRoman"/>
      <w:lvlText w:val="%9."/>
      <w:lvlJc w:val="left"/>
      <w:pPr>
        <w:ind w:left="3240" w:hanging="360"/>
      </w:pPr>
      <w:rPr>
        <w:rFonts w:hint="default"/>
      </w:rPr>
    </w:lvl>
  </w:abstractNum>
  <w:abstractNum w:abstractNumId="32" w15:restartNumberingAfterBreak="0">
    <w:nsid w:val="71FA5E77"/>
    <w:multiLevelType w:val="hybridMultilevel"/>
    <w:tmpl w:val="D1BE1820"/>
    <w:lvl w:ilvl="0" w:tplc="D94274A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35003EE"/>
    <w:multiLevelType w:val="multilevel"/>
    <w:tmpl w:val="1BCE311E"/>
    <w:lvl w:ilvl="0">
      <w:start w:val="2"/>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3054" w:hanging="360"/>
      </w:pPr>
      <w:rPr>
        <w:rFonts w:hint="default"/>
        <w:b w:val="0"/>
      </w:rPr>
    </w:lvl>
    <w:lvl w:ilvl="8">
      <w:start w:val="1"/>
      <w:numFmt w:val="lowerRoman"/>
      <w:lvlText w:val="%9."/>
      <w:lvlJc w:val="left"/>
      <w:pPr>
        <w:ind w:left="3240" w:hanging="360"/>
      </w:pPr>
      <w:rPr>
        <w:rFonts w:hint="default"/>
      </w:rPr>
    </w:lvl>
  </w:abstractNum>
  <w:abstractNum w:abstractNumId="34" w15:restartNumberingAfterBreak="0">
    <w:nsid w:val="735F5224"/>
    <w:multiLevelType w:val="hybridMultilevel"/>
    <w:tmpl w:val="F47AA43A"/>
    <w:lvl w:ilvl="0" w:tplc="DCD42A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3C361CF"/>
    <w:multiLevelType w:val="multilevel"/>
    <w:tmpl w:val="0D26AEFE"/>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B6109D9"/>
    <w:multiLevelType w:val="hybridMultilevel"/>
    <w:tmpl w:val="6270CA9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2"/>
  </w:num>
  <w:num w:numId="8">
    <w:abstractNumId w:val="4"/>
  </w:num>
  <w:num w:numId="9">
    <w:abstractNumId w:val="26"/>
  </w:num>
  <w:num w:numId="10">
    <w:abstractNumId w:val="0"/>
  </w:num>
  <w:num w:numId="11">
    <w:abstractNumId w:val="21"/>
  </w:num>
  <w:num w:numId="12">
    <w:abstractNumId w:val="32"/>
  </w:num>
  <w:num w:numId="13">
    <w:abstractNumId w:val="6"/>
  </w:num>
  <w:num w:numId="14">
    <w:abstractNumId w:val="16"/>
  </w:num>
  <w:num w:numId="15">
    <w:abstractNumId w:val="25"/>
  </w:num>
  <w:num w:numId="16">
    <w:abstractNumId w:val="10"/>
  </w:num>
  <w:num w:numId="17">
    <w:abstractNumId w:val="23"/>
  </w:num>
  <w:num w:numId="18">
    <w:abstractNumId w:val="28"/>
  </w:num>
  <w:num w:numId="19">
    <w:abstractNumId w:val="34"/>
  </w:num>
  <w:num w:numId="20">
    <w:abstractNumId w:val="22"/>
  </w:num>
  <w:num w:numId="21">
    <w:abstractNumId w:val="18"/>
  </w:num>
  <w:num w:numId="22">
    <w:abstractNumId w:val="17"/>
  </w:num>
  <w:num w:numId="23">
    <w:abstractNumId w:val="14"/>
  </w:num>
  <w:num w:numId="24">
    <w:abstractNumId w:val="35"/>
  </w:num>
  <w:num w:numId="25">
    <w:abstractNumId w:val="13"/>
  </w:num>
  <w:num w:numId="26">
    <w:abstractNumId w:val="36"/>
  </w:num>
  <w:num w:numId="27">
    <w:abstractNumId w:val="27"/>
  </w:num>
  <w:num w:numId="28">
    <w:abstractNumId w:val="33"/>
  </w:num>
  <w:num w:numId="29">
    <w:abstractNumId w:val="19"/>
  </w:num>
  <w:num w:numId="30">
    <w:abstractNumId w:val="30"/>
  </w:num>
  <w:num w:numId="31">
    <w:abstractNumId w:val="8"/>
  </w:num>
  <w:num w:numId="32">
    <w:abstractNumId w:val="20"/>
  </w:num>
  <w:num w:numId="33">
    <w:abstractNumId w:val="7"/>
  </w:num>
  <w:num w:numId="34">
    <w:abstractNumId w:val="31"/>
  </w:num>
  <w:num w:numId="35">
    <w:abstractNumId w:val="5"/>
  </w:num>
  <w:num w:numId="36">
    <w:abstractNumId w:val="2"/>
  </w:num>
  <w:num w:numId="37">
    <w:abstractNumId w:val="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C96"/>
    <w:rsid w:val="000059C8"/>
    <w:rsid w:val="00013F30"/>
    <w:rsid w:val="00015564"/>
    <w:rsid w:val="000160A5"/>
    <w:rsid w:val="00016135"/>
    <w:rsid w:val="0002022B"/>
    <w:rsid w:val="00027536"/>
    <w:rsid w:val="000279B3"/>
    <w:rsid w:val="00032FD0"/>
    <w:rsid w:val="00035BB4"/>
    <w:rsid w:val="00045203"/>
    <w:rsid w:val="00055E30"/>
    <w:rsid w:val="00056056"/>
    <w:rsid w:val="00056383"/>
    <w:rsid w:val="00062E7A"/>
    <w:rsid w:val="0006616E"/>
    <w:rsid w:val="0007308E"/>
    <w:rsid w:val="00073845"/>
    <w:rsid w:val="000740EC"/>
    <w:rsid w:val="0007791A"/>
    <w:rsid w:val="00077F5B"/>
    <w:rsid w:val="00080C76"/>
    <w:rsid w:val="00085757"/>
    <w:rsid w:val="000915E8"/>
    <w:rsid w:val="000932D9"/>
    <w:rsid w:val="000953F6"/>
    <w:rsid w:val="000958A1"/>
    <w:rsid w:val="000A33E7"/>
    <w:rsid w:val="000A51DE"/>
    <w:rsid w:val="000B3B73"/>
    <w:rsid w:val="000B5459"/>
    <w:rsid w:val="000B5EFE"/>
    <w:rsid w:val="000B670E"/>
    <w:rsid w:val="000C1B91"/>
    <w:rsid w:val="000C4FDA"/>
    <w:rsid w:val="000C71FE"/>
    <w:rsid w:val="000D233D"/>
    <w:rsid w:val="000D3E08"/>
    <w:rsid w:val="000D7733"/>
    <w:rsid w:val="000E2BFD"/>
    <w:rsid w:val="000E6D30"/>
    <w:rsid w:val="000F4857"/>
    <w:rsid w:val="00100250"/>
    <w:rsid w:val="00101DEB"/>
    <w:rsid w:val="0010476D"/>
    <w:rsid w:val="00105E90"/>
    <w:rsid w:val="00111A13"/>
    <w:rsid w:val="00120735"/>
    <w:rsid w:val="00122E09"/>
    <w:rsid w:val="001238B9"/>
    <w:rsid w:val="00125752"/>
    <w:rsid w:val="0012636B"/>
    <w:rsid w:val="0013390F"/>
    <w:rsid w:val="001378DC"/>
    <w:rsid w:val="00137FC2"/>
    <w:rsid w:val="00142004"/>
    <w:rsid w:val="001438F0"/>
    <w:rsid w:val="00143B96"/>
    <w:rsid w:val="00147A14"/>
    <w:rsid w:val="001624FF"/>
    <w:rsid w:val="00164C9D"/>
    <w:rsid w:val="001669C5"/>
    <w:rsid w:val="0017276D"/>
    <w:rsid w:val="00177480"/>
    <w:rsid w:val="00182315"/>
    <w:rsid w:val="00182F3B"/>
    <w:rsid w:val="00185481"/>
    <w:rsid w:val="0018730E"/>
    <w:rsid w:val="001925E3"/>
    <w:rsid w:val="001931CD"/>
    <w:rsid w:val="001A03C0"/>
    <w:rsid w:val="001A29CB"/>
    <w:rsid w:val="001A4DA0"/>
    <w:rsid w:val="001B4E1B"/>
    <w:rsid w:val="001B6D90"/>
    <w:rsid w:val="001C01A0"/>
    <w:rsid w:val="001C0472"/>
    <w:rsid w:val="001C1594"/>
    <w:rsid w:val="001C35E7"/>
    <w:rsid w:val="001E066F"/>
    <w:rsid w:val="001E06EC"/>
    <w:rsid w:val="001E0E04"/>
    <w:rsid w:val="001E3159"/>
    <w:rsid w:val="001E5D3F"/>
    <w:rsid w:val="001F16AD"/>
    <w:rsid w:val="001F6F84"/>
    <w:rsid w:val="00200B09"/>
    <w:rsid w:val="002014B1"/>
    <w:rsid w:val="00202799"/>
    <w:rsid w:val="00204CF1"/>
    <w:rsid w:val="00207E7E"/>
    <w:rsid w:val="002102E6"/>
    <w:rsid w:val="00213B11"/>
    <w:rsid w:val="00213CBA"/>
    <w:rsid w:val="002168CC"/>
    <w:rsid w:val="002170A4"/>
    <w:rsid w:val="0022073B"/>
    <w:rsid w:val="00223586"/>
    <w:rsid w:val="00232E80"/>
    <w:rsid w:val="00240A77"/>
    <w:rsid w:val="00240BD3"/>
    <w:rsid w:val="00240DB6"/>
    <w:rsid w:val="00254995"/>
    <w:rsid w:val="00257F6C"/>
    <w:rsid w:val="00261ACF"/>
    <w:rsid w:val="00274EE8"/>
    <w:rsid w:val="00286F00"/>
    <w:rsid w:val="00291B01"/>
    <w:rsid w:val="0029597A"/>
    <w:rsid w:val="00297D7E"/>
    <w:rsid w:val="002A04FE"/>
    <w:rsid w:val="002A18F8"/>
    <w:rsid w:val="002B50D4"/>
    <w:rsid w:val="002B5F19"/>
    <w:rsid w:val="002C6FA6"/>
    <w:rsid w:val="002D1407"/>
    <w:rsid w:val="002E3A8E"/>
    <w:rsid w:val="002F2207"/>
    <w:rsid w:val="002F35FF"/>
    <w:rsid w:val="002F5C22"/>
    <w:rsid w:val="002F6AA9"/>
    <w:rsid w:val="00306C3E"/>
    <w:rsid w:val="0031398D"/>
    <w:rsid w:val="00323EDA"/>
    <w:rsid w:val="0033090A"/>
    <w:rsid w:val="003333C0"/>
    <w:rsid w:val="00343F8F"/>
    <w:rsid w:val="0034614D"/>
    <w:rsid w:val="00346E3E"/>
    <w:rsid w:val="00351640"/>
    <w:rsid w:val="003531DF"/>
    <w:rsid w:val="00362CBE"/>
    <w:rsid w:val="00364DAF"/>
    <w:rsid w:val="0036542C"/>
    <w:rsid w:val="003668BC"/>
    <w:rsid w:val="00374ED6"/>
    <w:rsid w:val="003757AD"/>
    <w:rsid w:val="00377F1F"/>
    <w:rsid w:val="00382A7E"/>
    <w:rsid w:val="0038412A"/>
    <w:rsid w:val="00391DCF"/>
    <w:rsid w:val="003926D4"/>
    <w:rsid w:val="00393371"/>
    <w:rsid w:val="003943D5"/>
    <w:rsid w:val="003A13D6"/>
    <w:rsid w:val="003A505D"/>
    <w:rsid w:val="003A595F"/>
    <w:rsid w:val="003A60FA"/>
    <w:rsid w:val="003B0261"/>
    <w:rsid w:val="003B0D47"/>
    <w:rsid w:val="003B0EE8"/>
    <w:rsid w:val="003B28B3"/>
    <w:rsid w:val="003B6190"/>
    <w:rsid w:val="003B67C6"/>
    <w:rsid w:val="003B6D58"/>
    <w:rsid w:val="003C0F69"/>
    <w:rsid w:val="003C147C"/>
    <w:rsid w:val="003C7879"/>
    <w:rsid w:val="003D1980"/>
    <w:rsid w:val="003D1A02"/>
    <w:rsid w:val="003D274E"/>
    <w:rsid w:val="003D280E"/>
    <w:rsid w:val="003D30F6"/>
    <w:rsid w:val="003E0D29"/>
    <w:rsid w:val="003E3CFE"/>
    <w:rsid w:val="003E42B0"/>
    <w:rsid w:val="003E4C72"/>
    <w:rsid w:val="003E5207"/>
    <w:rsid w:val="003F6782"/>
    <w:rsid w:val="003F68D9"/>
    <w:rsid w:val="00401D1F"/>
    <w:rsid w:val="00407407"/>
    <w:rsid w:val="00407FD7"/>
    <w:rsid w:val="00411C70"/>
    <w:rsid w:val="004127BD"/>
    <w:rsid w:val="004131E9"/>
    <w:rsid w:val="00426858"/>
    <w:rsid w:val="00427757"/>
    <w:rsid w:val="004279FD"/>
    <w:rsid w:val="004376D0"/>
    <w:rsid w:val="004400D4"/>
    <w:rsid w:val="0044037B"/>
    <w:rsid w:val="00441396"/>
    <w:rsid w:val="00442F6A"/>
    <w:rsid w:val="00447C85"/>
    <w:rsid w:val="004512B7"/>
    <w:rsid w:val="00461ED0"/>
    <w:rsid w:val="0046283A"/>
    <w:rsid w:val="00463711"/>
    <w:rsid w:val="00464DE0"/>
    <w:rsid w:val="00464E69"/>
    <w:rsid w:val="0047189D"/>
    <w:rsid w:val="00473DCA"/>
    <w:rsid w:val="004767D4"/>
    <w:rsid w:val="0048292A"/>
    <w:rsid w:val="004902A2"/>
    <w:rsid w:val="0049151D"/>
    <w:rsid w:val="00491A8F"/>
    <w:rsid w:val="00496050"/>
    <w:rsid w:val="004A1853"/>
    <w:rsid w:val="004A7E0B"/>
    <w:rsid w:val="004B3EAA"/>
    <w:rsid w:val="004B7D1E"/>
    <w:rsid w:val="004C0C5B"/>
    <w:rsid w:val="004D1A43"/>
    <w:rsid w:val="004E052C"/>
    <w:rsid w:val="004E3BCB"/>
    <w:rsid w:val="004E3D4F"/>
    <w:rsid w:val="004F0C8F"/>
    <w:rsid w:val="004F0EFA"/>
    <w:rsid w:val="004F33FA"/>
    <w:rsid w:val="004F3E15"/>
    <w:rsid w:val="00505B4F"/>
    <w:rsid w:val="005077B6"/>
    <w:rsid w:val="00510919"/>
    <w:rsid w:val="00522C2C"/>
    <w:rsid w:val="00526142"/>
    <w:rsid w:val="0053245D"/>
    <w:rsid w:val="005410C8"/>
    <w:rsid w:val="00542838"/>
    <w:rsid w:val="00553FE8"/>
    <w:rsid w:val="005563CE"/>
    <w:rsid w:val="005579D8"/>
    <w:rsid w:val="00566B07"/>
    <w:rsid w:val="005721EB"/>
    <w:rsid w:val="00574642"/>
    <w:rsid w:val="005752D5"/>
    <w:rsid w:val="00577AC5"/>
    <w:rsid w:val="00580EA8"/>
    <w:rsid w:val="00581AFC"/>
    <w:rsid w:val="00583240"/>
    <w:rsid w:val="00583862"/>
    <w:rsid w:val="00587482"/>
    <w:rsid w:val="005A284F"/>
    <w:rsid w:val="005A3B98"/>
    <w:rsid w:val="005B4316"/>
    <w:rsid w:val="005B50F2"/>
    <w:rsid w:val="005B544B"/>
    <w:rsid w:val="005B60CA"/>
    <w:rsid w:val="005B6BC1"/>
    <w:rsid w:val="005C214C"/>
    <w:rsid w:val="005C2A55"/>
    <w:rsid w:val="005C525B"/>
    <w:rsid w:val="005D2A2B"/>
    <w:rsid w:val="005D3B6F"/>
    <w:rsid w:val="005D45CE"/>
    <w:rsid w:val="005D4907"/>
    <w:rsid w:val="005D4E07"/>
    <w:rsid w:val="005E0486"/>
    <w:rsid w:val="005E182B"/>
    <w:rsid w:val="005E196A"/>
    <w:rsid w:val="005E24D9"/>
    <w:rsid w:val="005E359E"/>
    <w:rsid w:val="005E4B72"/>
    <w:rsid w:val="005E7044"/>
    <w:rsid w:val="005F1D9F"/>
    <w:rsid w:val="005F21D7"/>
    <w:rsid w:val="005F442B"/>
    <w:rsid w:val="005F6068"/>
    <w:rsid w:val="0060227D"/>
    <w:rsid w:val="00613E06"/>
    <w:rsid w:val="00614547"/>
    <w:rsid w:val="006166AB"/>
    <w:rsid w:val="00620E0F"/>
    <w:rsid w:val="00631599"/>
    <w:rsid w:val="00632CD0"/>
    <w:rsid w:val="00632E9E"/>
    <w:rsid w:val="00634225"/>
    <w:rsid w:val="0064514E"/>
    <w:rsid w:val="006464F2"/>
    <w:rsid w:val="00650851"/>
    <w:rsid w:val="00651822"/>
    <w:rsid w:val="00656415"/>
    <w:rsid w:val="006579B5"/>
    <w:rsid w:val="00661BB9"/>
    <w:rsid w:val="00661D51"/>
    <w:rsid w:val="0066545D"/>
    <w:rsid w:val="00667B7D"/>
    <w:rsid w:val="00671264"/>
    <w:rsid w:val="00671DE0"/>
    <w:rsid w:val="00681883"/>
    <w:rsid w:val="006854B5"/>
    <w:rsid w:val="00690468"/>
    <w:rsid w:val="00697B29"/>
    <w:rsid w:val="006A254C"/>
    <w:rsid w:val="006A5E4F"/>
    <w:rsid w:val="006A6097"/>
    <w:rsid w:val="006B1465"/>
    <w:rsid w:val="006B56B6"/>
    <w:rsid w:val="006C102F"/>
    <w:rsid w:val="006C1380"/>
    <w:rsid w:val="006C1FA1"/>
    <w:rsid w:val="006C2B51"/>
    <w:rsid w:val="006C3E66"/>
    <w:rsid w:val="006E3CA0"/>
    <w:rsid w:val="006E626D"/>
    <w:rsid w:val="006F0C8C"/>
    <w:rsid w:val="006F30F7"/>
    <w:rsid w:val="006F3261"/>
    <w:rsid w:val="006F3C56"/>
    <w:rsid w:val="006F61D9"/>
    <w:rsid w:val="00701241"/>
    <w:rsid w:val="007104DE"/>
    <w:rsid w:val="00713264"/>
    <w:rsid w:val="00714818"/>
    <w:rsid w:val="00715F5B"/>
    <w:rsid w:val="00717A9F"/>
    <w:rsid w:val="007240D7"/>
    <w:rsid w:val="00725819"/>
    <w:rsid w:val="00725D01"/>
    <w:rsid w:val="007279DF"/>
    <w:rsid w:val="00727D1F"/>
    <w:rsid w:val="007323D7"/>
    <w:rsid w:val="0073576E"/>
    <w:rsid w:val="0073635B"/>
    <w:rsid w:val="0075129E"/>
    <w:rsid w:val="007529D3"/>
    <w:rsid w:val="007535A5"/>
    <w:rsid w:val="0075398A"/>
    <w:rsid w:val="00766048"/>
    <w:rsid w:val="00767CFA"/>
    <w:rsid w:val="00770F25"/>
    <w:rsid w:val="00775C29"/>
    <w:rsid w:val="00780B29"/>
    <w:rsid w:val="0078330C"/>
    <w:rsid w:val="00790838"/>
    <w:rsid w:val="0079488A"/>
    <w:rsid w:val="00796C1E"/>
    <w:rsid w:val="007A00EA"/>
    <w:rsid w:val="007A290D"/>
    <w:rsid w:val="007A2D81"/>
    <w:rsid w:val="007A5A98"/>
    <w:rsid w:val="007A708C"/>
    <w:rsid w:val="007B017A"/>
    <w:rsid w:val="007C2934"/>
    <w:rsid w:val="007D6404"/>
    <w:rsid w:val="007E0543"/>
    <w:rsid w:val="007E1B00"/>
    <w:rsid w:val="007E2177"/>
    <w:rsid w:val="007E29FC"/>
    <w:rsid w:val="007E6155"/>
    <w:rsid w:val="007F455E"/>
    <w:rsid w:val="007F62F4"/>
    <w:rsid w:val="007F7AD9"/>
    <w:rsid w:val="008062A0"/>
    <w:rsid w:val="00806E26"/>
    <w:rsid w:val="008122FD"/>
    <w:rsid w:val="00812F19"/>
    <w:rsid w:val="00814D0D"/>
    <w:rsid w:val="008165B5"/>
    <w:rsid w:val="008172AF"/>
    <w:rsid w:val="00817A9E"/>
    <w:rsid w:val="00823D75"/>
    <w:rsid w:val="00825B42"/>
    <w:rsid w:val="00830DDB"/>
    <w:rsid w:val="008348C3"/>
    <w:rsid w:val="008437DA"/>
    <w:rsid w:val="00847ABE"/>
    <w:rsid w:val="00852877"/>
    <w:rsid w:val="00853D43"/>
    <w:rsid w:val="0085575B"/>
    <w:rsid w:val="00862042"/>
    <w:rsid w:val="0086343A"/>
    <w:rsid w:val="00866FEA"/>
    <w:rsid w:val="00882290"/>
    <w:rsid w:val="00886AC4"/>
    <w:rsid w:val="00886ECA"/>
    <w:rsid w:val="00893C48"/>
    <w:rsid w:val="00895016"/>
    <w:rsid w:val="0089724C"/>
    <w:rsid w:val="008A4A93"/>
    <w:rsid w:val="008A696E"/>
    <w:rsid w:val="008B142F"/>
    <w:rsid w:val="008B48E9"/>
    <w:rsid w:val="008B5156"/>
    <w:rsid w:val="008B55FA"/>
    <w:rsid w:val="008C0A39"/>
    <w:rsid w:val="008C0F96"/>
    <w:rsid w:val="008C1038"/>
    <w:rsid w:val="008C4021"/>
    <w:rsid w:val="008C4F02"/>
    <w:rsid w:val="008C65F9"/>
    <w:rsid w:val="008D0471"/>
    <w:rsid w:val="008D1EFC"/>
    <w:rsid w:val="008D708E"/>
    <w:rsid w:val="008E0749"/>
    <w:rsid w:val="008E261F"/>
    <w:rsid w:val="008E2E9A"/>
    <w:rsid w:val="008F4044"/>
    <w:rsid w:val="00911366"/>
    <w:rsid w:val="00912006"/>
    <w:rsid w:val="00914EA2"/>
    <w:rsid w:val="00921547"/>
    <w:rsid w:val="009255E5"/>
    <w:rsid w:val="00926E40"/>
    <w:rsid w:val="00932D11"/>
    <w:rsid w:val="00935D68"/>
    <w:rsid w:val="00935DC1"/>
    <w:rsid w:val="009373DD"/>
    <w:rsid w:val="009507D0"/>
    <w:rsid w:val="00952E01"/>
    <w:rsid w:val="0096191C"/>
    <w:rsid w:val="00963338"/>
    <w:rsid w:val="00981816"/>
    <w:rsid w:val="00981A93"/>
    <w:rsid w:val="0098380B"/>
    <w:rsid w:val="00983C07"/>
    <w:rsid w:val="0098485C"/>
    <w:rsid w:val="009920F6"/>
    <w:rsid w:val="009976BB"/>
    <w:rsid w:val="009A015A"/>
    <w:rsid w:val="009B0CA2"/>
    <w:rsid w:val="009B5398"/>
    <w:rsid w:val="009C202C"/>
    <w:rsid w:val="009D0278"/>
    <w:rsid w:val="009D02B4"/>
    <w:rsid w:val="009D1EDA"/>
    <w:rsid w:val="009D462F"/>
    <w:rsid w:val="009E0764"/>
    <w:rsid w:val="009F041B"/>
    <w:rsid w:val="009F1C33"/>
    <w:rsid w:val="009F4EE2"/>
    <w:rsid w:val="009F6AAA"/>
    <w:rsid w:val="009F7F07"/>
    <w:rsid w:val="00A02E9B"/>
    <w:rsid w:val="00A104F9"/>
    <w:rsid w:val="00A11897"/>
    <w:rsid w:val="00A2444C"/>
    <w:rsid w:val="00A30443"/>
    <w:rsid w:val="00A31F2F"/>
    <w:rsid w:val="00A33A4F"/>
    <w:rsid w:val="00A347ED"/>
    <w:rsid w:val="00A36FD9"/>
    <w:rsid w:val="00A3715C"/>
    <w:rsid w:val="00A37F24"/>
    <w:rsid w:val="00A4476B"/>
    <w:rsid w:val="00A52006"/>
    <w:rsid w:val="00A55D22"/>
    <w:rsid w:val="00A56AA2"/>
    <w:rsid w:val="00A631D1"/>
    <w:rsid w:val="00A63FCD"/>
    <w:rsid w:val="00A64660"/>
    <w:rsid w:val="00A76AEA"/>
    <w:rsid w:val="00A84B1A"/>
    <w:rsid w:val="00A84CE1"/>
    <w:rsid w:val="00A86AB5"/>
    <w:rsid w:val="00A91994"/>
    <w:rsid w:val="00A9258F"/>
    <w:rsid w:val="00A97ED6"/>
    <w:rsid w:val="00AA01B3"/>
    <w:rsid w:val="00AA086A"/>
    <w:rsid w:val="00AA2F09"/>
    <w:rsid w:val="00AA3195"/>
    <w:rsid w:val="00AA39D3"/>
    <w:rsid w:val="00AA745C"/>
    <w:rsid w:val="00AA74CF"/>
    <w:rsid w:val="00AB0187"/>
    <w:rsid w:val="00AC3554"/>
    <w:rsid w:val="00AC58C8"/>
    <w:rsid w:val="00AD12DA"/>
    <w:rsid w:val="00AD2AAD"/>
    <w:rsid w:val="00AD3EA2"/>
    <w:rsid w:val="00AD6571"/>
    <w:rsid w:val="00AE0FAC"/>
    <w:rsid w:val="00AE250E"/>
    <w:rsid w:val="00AE25E8"/>
    <w:rsid w:val="00AE4BA1"/>
    <w:rsid w:val="00AE4BF2"/>
    <w:rsid w:val="00AF2B69"/>
    <w:rsid w:val="00AF398A"/>
    <w:rsid w:val="00AF4E00"/>
    <w:rsid w:val="00AF5FB6"/>
    <w:rsid w:val="00B03E1B"/>
    <w:rsid w:val="00B1171A"/>
    <w:rsid w:val="00B22EE8"/>
    <w:rsid w:val="00B349D5"/>
    <w:rsid w:val="00B371AD"/>
    <w:rsid w:val="00B42324"/>
    <w:rsid w:val="00B4393E"/>
    <w:rsid w:val="00B52490"/>
    <w:rsid w:val="00B5614A"/>
    <w:rsid w:val="00B61022"/>
    <w:rsid w:val="00B64A41"/>
    <w:rsid w:val="00B70888"/>
    <w:rsid w:val="00B71CCF"/>
    <w:rsid w:val="00B73C6F"/>
    <w:rsid w:val="00B74260"/>
    <w:rsid w:val="00B76022"/>
    <w:rsid w:val="00B814DE"/>
    <w:rsid w:val="00B81BF5"/>
    <w:rsid w:val="00B828ED"/>
    <w:rsid w:val="00B83B75"/>
    <w:rsid w:val="00B929D5"/>
    <w:rsid w:val="00B9365F"/>
    <w:rsid w:val="00B961AD"/>
    <w:rsid w:val="00B965D6"/>
    <w:rsid w:val="00BA427C"/>
    <w:rsid w:val="00BA46EB"/>
    <w:rsid w:val="00BA5214"/>
    <w:rsid w:val="00BA5D24"/>
    <w:rsid w:val="00BA633A"/>
    <w:rsid w:val="00BA780D"/>
    <w:rsid w:val="00BB04B7"/>
    <w:rsid w:val="00BB0885"/>
    <w:rsid w:val="00BB0BA7"/>
    <w:rsid w:val="00BB2EBA"/>
    <w:rsid w:val="00BB3A54"/>
    <w:rsid w:val="00BB6329"/>
    <w:rsid w:val="00BC0105"/>
    <w:rsid w:val="00BC2761"/>
    <w:rsid w:val="00BC2DEE"/>
    <w:rsid w:val="00BC4764"/>
    <w:rsid w:val="00BC49D0"/>
    <w:rsid w:val="00BC4E18"/>
    <w:rsid w:val="00BD1B36"/>
    <w:rsid w:val="00BE501E"/>
    <w:rsid w:val="00BE5433"/>
    <w:rsid w:val="00BF14EF"/>
    <w:rsid w:val="00BF31C9"/>
    <w:rsid w:val="00BF3330"/>
    <w:rsid w:val="00BF605F"/>
    <w:rsid w:val="00C03E0A"/>
    <w:rsid w:val="00C0461F"/>
    <w:rsid w:val="00C057F2"/>
    <w:rsid w:val="00C05993"/>
    <w:rsid w:val="00C0658F"/>
    <w:rsid w:val="00C14C5F"/>
    <w:rsid w:val="00C15989"/>
    <w:rsid w:val="00C213B2"/>
    <w:rsid w:val="00C23E4A"/>
    <w:rsid w:val="00C32DE0"/>
    <w:rsid w:val="00C357F3"/>
    <w:rsid w:val="00C42858"/>
    <w:rsid w:val="00C47B2E"/>
    <w:rsid w:val="00C5059D"/>
    <w:rsid w:val="00C505A3"/>
    <w:rsid w:val="00C5138C"/>
    <w:rsid w:val="00C52556"/>
    <w:rsid w:val="00C5385A"/>
    <w:rsid w:val="00C57A43"/>
    <w:rsid w:val="00C57A7C"/>
    <w:rsid w:val="00C60474"/>
    <w:rsid w:val="00C62AFC"/>
    <w:rsid w:val="00C63EB2"/>
    <w:rsid w:val="00C651BD"/>
    <w:rsid w:val="00C736F1"/>
    <w:rsid w:val="00C74932"/>
    <w:rsid w:val="00C74EE4"/>
    <w:rsid w:val="00C77969"/>
    <w:rsid w:val="00C77B18"/>
    <w:rsid w:val="00C77CC8"/>
    <w:rsid w:val="00C77F0B"/>
    <w:rsid w:val="00C80781"/>
    <w:rsid w:val="00C80E6B"/>
    <w:rsid w:val="00C828A4"/>
    <w:rsid w:val="00C85420"/>
    <w:rsid w:val="00C85769"/>
    <w:rsid w:val="00C86DFE"/>
    <w:rsid w:val="00C92DB6"/>
    <w:rsid w:val="00C96DCD"/>
    <w:rsid w:val="00CA10E0"/>
    <w:rsid w:val="00CA29AF"/>
    <w:rsid w:val="00CA611D"/>
    <w:rsid w:val="00CC0317"/>
    <w:rsid w:val="00CC34B4"/>
    <w:rsid w:val="00CC5584"/>
    <w:rsid w:val="00CD032A"/>
    <w:rsid w:val="00CD042C"/>
    <w:rsid w:val="00CD0F4F"/>
    <w:rsid w:val="00CD4C33"/>
    <w:rsid w:val="00CE597F"/>
    <w:rsid w:val="00CF42DD"/>
    <w:rsid w:val="00CF4569"/>
    <w:rsid w:val="00CF7CD6"/>
    <w:rsid w:val="00D01258"/>
    <w:rsid w:val="00D01CC4"/>
    <w:rsid w:val="00D02046"/>
    <w:rsid w:val="00D035C5"/>
    <w:rsid w:val="00D03CB9"/>
    <w:rsid w:val="00D05D00"/>
    <w:rsid w:val="00D069FA"/>
    <w:rsid w:val="00D07EC5"/>
    <w:rsid w:val="00D10A4D"/>
    <w:rsid w:val="00D16178"/>
    <w:rsid w:val="00D17690"/>
    <w:rsid w:val="00D2351E"/>
    <w:rsid w:val="00D314A4"/>
    <w:rsid w:val="00D34630"/>
    <w:rsid w:val="00D36763"/>
    <w:rsid w:val="00D37918"/>
    <w:rsid w:val="00D424F6"/>
    <w:rsid w:val="00D42EB5"/>
    <w:rsid w:val="00D437A4"/>
    <w:rsid w:val="00D53705"/>
    <w:rsid w:val="00D70BDA"/>
    <w:rsid w:val="00D74FC7"/>
    <w:rsid w:val="00D76742"/>
    <w:rsid w:val="00D76B57"/>
    <w:rsid w:val="00D85F76"/>
    <w:rsid w:val="00D87DE8"/>
    <w:rsid w:val="00D91542"/>
    <w:rsid w:val="00D97132"/>
    <w:rsid w:val="00D97CA5"/>
    <w:rsid w:val="00DA0985"/>
    <w:rsid w:val="00DA3219"/>
    <w:rsid w:val="00DA689F"/>
    <w:rsid w:val="00DA77F5"/>
    <w:rsid w:val="00DA7EA6"/>
    <w:rsid w:val="00DB098D"/>
    <w:rsid w:val="00DB77D8"/>
    <w:rsid w:val="00DB7A2C"/>
    <w:rsid w:val="00DC2DBC"/>
    <w:rsid w:val="00DC515E"/>
    <w:rsid w:val="00DC6395"/>
    <w:rsid w:val="00DC7D28"/>
    <w:rsid w:val="00DD3291"/>
    <w:rsid w:val="00DD381F"/>
    <w:rsid w:val="00DD3AD6"/>
    <w:rsid w:val="00DE2876"/>
    <w:rsid w:val="00DE6066"/>
    <w:rsid w:val="00DE7254"/>
    <w:rsid w:val="00DF48EF"/>
    <w:rsid w:val="00E01743"/>
    <w:rsid w:val="00E04B31"/>
    <w:rsid w:val="00E1095E"/>
    <w:rsid w:val="00E10FEB"/>
    <w:rsid w:val="00E12B06"/>
    <w:rsid w:val="00E1545A"/>
    <w:rsid w:val="00E16A17"/>
    <w:rsid w:val="00E2072F"/>
    <w:rsid w:val="00E22B4B"/>
    <w:rsid w:val="00E25C47"/>
    <w:rsid w:val="00E25F8E"/>
    <w:rsid w:val="00E276F9"/>
    <w:rsid w:val="00E33DFA"/>
    <w:rsid w:val="00E403DA"/>
    <w:rsid w:val="00E4150C"/>
    <w:rsid w:val="00E46733"/>
    <w:rsid w:val="00E4754D"/>
    <w:rsid w:val="00E51BDD"/>
    <w:rsid w:val="00E53602"/>
    <w:rsid w:val="00E544F9"/>
    <w:rsid w:val="00E67AB6"/>
    <w:rsid w:val="00E73806"/>
    <w:rsid w:val="00E75AD2"/>
    <w:rsid w:val="00E80088"/>
    <w:rsid w:val="00E809E4"/>
    <w:rsid w:val="00E811C4"/>
    <w:rsid w:val="00E840FA"/>
    <w:rsid w:val="00E86C96"/>
    <w:rsid w:val="00E929AB"/>
    <w:rsid w:val="00EB2781"/>
    <w:rsid w:val="00EB55A7"/>
    <w:rsid w:val="00EC45AF"/>
    <w:rsid w:val="00ED1368"/>
    <w:rsid w:val="00ED1FDA"/>
    <w:rsid w:val="00ED2A75"/>
    <w:rsid w:val="00ED6958"/>
    <w:rsid w:val="00ED70EF"/>
    <w:rsid w:val="00EE787B"/>
    <w:rsid w:val="00EF499B"/>
    <w:rsid w:val="00EF6A3A"/>
    <w:rsid w:val="00F01CD8"/>
    <w:rsid w:val="00F01D46"/>
    <w:rsid w:val="00F01E89"/>
    <w:rsid w:val="00F03CCE"/>
    <w:rsid w:val="00F10250"/>
    <w:rsid w:val="00F12E75"/>
    <w:rsid w:val="00F12F72"/>
    <w:rsid w:val="00F135C4"/>
    <w:rsid w:val="00F16DF6"/>
    <w:rsid w:val="00F2778B"/>
    <w:rsid w:val="00F27DCA"/>
    <w:rsid w:val="00F34A78"/>
    <w:rsid w:val="00F36573"/>
    <w:rsid w:val="00F4252A"/>
    <w:rsid w:val="00F471EA"/>
    <w:rsid w:val="00F56C22"/>
    <w:rsid w:val="00F57757"/>
    <w:rsid w:val="00F61720"/>
    <w:rsid w:val="00F62C5A"/>
    <w:rsid w:val="00F636C2"/>
    <w:rsid w:val="00F70888"/>
    <w:rsid w:val="00F70CFA"/>
    <w:rsid w:val="00F71565"/>
    <w:rsid w:val="00F7256E"/>
    <w:rsid w:val="00F73FF6"/>
    <w:rsid w:val="00F81063"/>
    <w:rsid w:val="00F81FDE"/>
    <w:rsid w:val="00F86BDE"/>
    <w:rsid w:val="00F9163C"/>
    <w:rsid w:val="00FA3385"/>
    <w:rsid w:val="00FA5A6F"/>
    <w:rsid w:val="00FA5C61"/>
    <w:rsid w:val="00FB2662"/>
    <w:rsid w:val="00FB4C0F"/>
    <w:rsid w:val="00FB58D1"/>
    <w:rsid w:val="00FB66A7"/>
    <w:rsid w:val="00FC5F5B"/>
    <w:rsid w:val="00FD0BAF"/>
    <w:rsid w:val="00FD3C94"/>
    <w:rsid w:val="00FD671E"/>
    <w:rsid w:val="00FE22B0"/>
    <w:rsid w:val="00FF3BFE"/>
    <w:rsid w:val="00FF4136"/>
    <w:rsid w:val="00FF6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4D3AC0"/>
  <w15:docId w15:val="{C650CB0E-623F-4A2C-8035-F1E27B0A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C71FE"/>
    <w:pPr>
      <w:widowControl w:val="0"/>
      <w:autoSpaceDE w:val="0"/>
      <w:autoSpaceDN w:val="0"/>
      <w:adjustRightInd w:val="0"/>
    </w:pPr>
    <w:rPr>
      <w:rFonts w:ascii="Arial" w:hAnsi="Arial" w:cs="Arial"/>
    </w:rPr>
  </w:style>
  <w:style w:type="paragraph" w:styleId="Nagwek1">
    <w:name w:val="heading 1"/>
    <w:basedOn w:val="Normalny"/>
    <w:next w:val="Normalny"/>
    <w:qFormat/>
    <w:rsid w:val="000C71FE"/>
    <w:pPr>
      <w:keepNext/>
      <w:shd w:val="clear" w:color="auto" w:fill="FFFFFF"/>
      <w:ind w:left="19"/>
      <w:jc w:val="center"/>
      <w:outlineLvl w:val="0"/>
    </w:pPr>
    <w:rPr>
      <w:spacing w:val="-17"/>
      <w:sz w:val="24"/>
      <w:szCs w:val="24"/>
    </w:rPr>
  </w:style>
  <w:style w:type="paragraph" w:styleId="Nagwek2">
    <w:name w:val="heading 2"/>
    <w:basedOn w:val="Normalny"/>
    <w:next w:val="Normalny"/>
    <w:link w:val="Nagwek2Znak"/>
    <w:semiHidden/>
    <w:unhideWhenUsed/>
    <w:qFormat/>
    <w:rsid w:val="006E3C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0C71FE"/>
    <w:rPr>
      <w:rFonts w:ascii="Tahoma" w:hAnsi="Tahoma" w:cs="Tahoma"/>
      <w:sz w:val="16"/>
      <w:szCs w:val="16"/>
    </w:rPr>
  </w:style>
  <w:style w:type="paragraph" w:styleId="Tekstpodstawowy">
    <w:name w:val="Body Text"/>
    <w:basedOn w:val="Normalny"/>
    <w:rsid w:val="000C71FE"/>
    <w:pPr>
      <w:widowControl/>
      <w:autoSpaceDE/>
      <w:autoSpaceDN/>
      <w:adjustRightInd/>
    </w:pPr>
    <w:rPr>
      <w:rFonts w:ascii="Times New Roman" w:hAnsi="Times New Roman" w:cs="Times New Roman"/>
      <w:i/>
      <w:iCs/>
      <w:sz w:val="24"/>
      <w:szCs w:val="24"/>
      <w:u w:val="single"/>
    </w:rPr>
  </w:style>
  <w:style w:type="paragraph" w:styleId="Tekstpodstawowy2">
    <w:name w:val="Body Text 2"/>
    <w:basedOn w:val="Normalny"/>
    <w:rsid w:val="000C71FE"/>
    <w:pPr>
      <w:shd w:val="clear" w:color="auto" w:fill="FFFFFF"/>
      <w:tabs>
        <w:tab w:val="left" w:pos="173"/>
      </w:tabs>
    </w:pPr>
    <w:rPr>
      <w:bCs/>
      <w:spacing w:val="-14"/>
      <w:sz w:val="24"/>
      <w:szCs w:val="24"/>
    </w:rPr>
  </w:style>
  <w:style w:type="paragraph" w:styleId="Tekstpodstawowywcity">
    <w:name w:val="Body Text Indent"/>
    <w:basedOn w:val="Normalny"/>
    <w:rsid w:val="000C71FE"/>
    <w:pPr>
      <w:shd w:val="clear" w:color="auto" w:fill="FFFFFF"/>
      <w:spacing w:before="240"/>
      <w:ind w:left="11"/>
    </w:pPr>
    <w:rPr>
      <w:spacing w:val="-6"/>
      <w:sz w:val="22"/>
      <w:szCs w:val="24"/>
    </w:rPr>
  </w:style>
  <w:style w:type="paragraph" w:styleId="Stopka">
    <w:name w:val="footer"/>
    <w:basedOn w:val="Normalny"/>
    <w:rsid w:val="00077F5B"/>
    <w:pPr>
      <w:tabs>
        <w:tab w:val="center" w:pos="4536"/>
        <w:tab w:val="right" w:pos="9072"/>
      </w:tabs>
    </w:pPr>
  </w:style>
  <w:style w:type="character" w:styleId="Numerstrony">
    <w:name w:val="page number"/>
    <w:basedOn w:val="Domylnaczcionkaakapitu"/>
    <w:rsid w:val="00077F5B"/>
  </w:style>
  <w:style w:type="paragraph" w:customStyle="1" w:styleId="Tekstpodstawowy21">
    <w:name w:val="Tekst podstawowy 21"/>
    <w:basedOn w:val="Normalny"/>
    <w:rsid w:val="0002022B"/>
    <w:pPr>
      <w:widowControl/>
      <w:suppressAutoHyphens/>
      <w:overflowPunct w:val="0"/>
      <w:autoSpaceDN/>
      <w:adjustRightInd/>
      <w:jc w:val="both"/>
      <w:textAlignment w:val="baseline"/>
    </w:pPr>
    <w:rPr>
      <w:rFonts w:ascii="Times New Roman" w:hAnsi="Times New Roman" w:cs="Times New Roman"/>
      <w:b/>
      <w:sz w:val="28"/>
      <w:lang w:eastAsia="ar-SA"/>
    </w:rPr>
  </w:style>
  <w:style w:type="paragraph" w:customStyle="1" w:styleId="WW-BodyText3">
    <w:name w:val="WW-Body Text 3"/>
    <w:basedOn w:val="Normalny"/>
    <w:rsid w:val="0002022B"/>
    <w:pPr>
      <w:widowControl/>
      <w:suppressAutoHyphens/>
      <w:overflowPunct w:val="0"/>
      <w:autoSpaceDN/>
      <w:adjustRightInd/>
      <w:jc w:val="both"/>
      <w:textAlignment w:val="baseline"/>
    </w:pPr>
    <w:rPr>
      <w:rFonts w:ascii="Times New Roman" w:hAnsi="Times New Roman" w:cs="Times New Roman"/>
      <w:i/>
      <w:lang w:eastAsia="ar-SA"/>
    </w:rPr>
  </w:style>
  <w:style w:type="paragraph" w:styleId="Nagwek">
    <w:name w:val="header"/>
    <w:basedOn w:val="Normalny"/>
    <w:rsid w:val="007529D3"/>
    <w:pPr>
      <w:tabs>
        <w:tab w:val="center" w:pos="4536"/>
        <w:tab w:val="right" w:pos="9072"/>
      </w:tabs>
    </w:pPr>
  </w:style>
  <w:style w:type="paragraph" w:styleId="Tekstpodstawowywcity3">
    <w:name w:val="Body Text Indent 3"/>
    <w:basedOn w:val="Normalny"/>
    <w:link w:val="Tekstpodstawowywcity3Znak"/>
    <w:rsid w:val="00343F8F"/>
    <w:pPr>
      <w:spacing w:after="120"/>
      <w:ind w:left="283"/>
    </w:pPr>
    <w:rPr>
      <w:sz w:val="16"/>
      <w:szCs w:val="16"/>
    </w:rPr>
  </w:style>
  <w:style w:type="character" w:customStyle="1" w:styleId="Tekstpodstawowywcity3Znak">
    <w:name w:val="Tekst podstawowy wcięty 3 Znak"/>
    <w:basedOn w:val="Domylnaczcionkaakapitu"/>
    <w:link w:val="Tekstpodstawowywcity3"/>
    <w:rsid w:val="00343F8F"/>
    <w:rPr>
      <w:rFonts w:ascii="Arial" w:hAnsi="Arial" w:cs="Arial"/>
      <w:sz w:val="16"/>
      <w:szCs w:val="16"/>
    </w:rPr>
  </w:style>
  <w:style w:type="paragraph" w:styleId="Akapitzlist">
    <w:name w:val="List Paragraph"/>
    <w:aliases w:val="CW_Lista,CP-UC,CP-Punkty,Bullet List,List - bullets,Equipment,Bullet 1,List Paragraph1,List Paragraph Char Char,b1,Figure_name,Numbered Indented Text,lp1,List Paragraph11,Ref,Use Case List Paragraph Char,List_TIS,List Paragraph1 Char Char"/>
    <w:basedOn w:val="Normalny"/>
    <w:link w:val="AkapitzlistZnak"/>
    <w:uiPriority w:val="34"/>
    <w:qFormat/>
    <w:rsid w:val="006166AB"/>
    <w:pPr>
      <w:ind w:left="720"/>
      <w:contextualSpacing/>
    </w:pPr>
  </w:style>
  <w:style w:type="paragraph" w:customStyle="1" w:styleId="Tekstpodstawowy22">
    <w:name w:val="Tekst podstawowy 22"/>
    <w:basedOn w:val="Normalny"/>
    <w:rsid w:val="006C1380"/>
    <w:pPr>
      <w:widowControl/>
      <w:suppressAutoHyphens/>
      <w:overflowPunct w:val="0"/>
      <w:autoSpaceDN/>
      <w:adjustRightInd/>
      <w:jc w:val="both"/>
      <w:textAlignment w:val="baseline"/>
    </w:pPr>
    <w:rPr>
      <w:rFonts w:ascii="Times New Roman" w:hAnsi="Times New Roman" w:cs="Times New Roman"/>
      <w:b/>
      <w:sz w:val="28"/>
      <w:lang w:eastAsia="ar-SA"/>
    </w:rPr>
  </w:style>
  <w:style w:type="paragraph" w:customStyle="1" w:styleId="Tekstpodstawowywcity21">
    <w:name w:val="Tekst podstawowy wcięty 21"/>
    <w:basedOn w:val="Normalny"/>
    <w:rsid w:val="006C1380"/>
    <w:pPr>
      <w:overflowPunct w:val="0"/>
      <w:ind w:left="426" w:hanging="426"/>
      <w:jc w:val="both"/>
      <w:textAlignment w:val="baseline"/>
    </w:pPr>
    <w:rPr>
      <w:rFonts w:ascii="Times New Roman" w:hAnsi="Times New Roman" w:cs="Times New Roman"/>
      <w:sz w:val="24"/>
      <w:szCs w:val="24"/>
    </w:rPr>
  </w:style>
  <w:style w:type="paragraph" w:customStyle="1" w:styleId="Tekstpodstawowy31">
    <w:name w:val="Tekst podstawowy 31"/>
    <w:basedOn w:val="Normalny"/>
    <w:rsid w:val="003D274E"/>
    <w:pPr>
      <w:widowControl/>
      <w:suppressAutoHyphens/>
      <w:overflowPunct w:val="0"/>
      <w:autoSpaceDN/>
      <w:adjustRightInd/>
      <w:jc w:val="both"/>
      <w:textAlignment w:val="baseline"/>
    </w:pPr>
    <w:rPr>
      <w:rFonts w:ascii="Times New Roman" w:hAnsi="Times New Roman" w:cs="Times New Roman"/>
      <w:sz w:val="22"/>
      <w:lang w:eastAsia="ar-SA"/>
    </w:rPr>
  </w:style>
  <w:style w:type="character" w:customStyle="1" w:styleId="Nagwek2Znak">
    <w:name w:val="Nagłówek 2 Znak"/>
    <w:basedOn w:val="Domylnaczcionkaakapitu"/>
    <w:link w:val="Nagwek2"/>
    <w:semiHidden/>
    <w:rsid w:val="006E3CA0"/>
    <w:rPr>
      <w:rFonts w:asciiTheme="majorHAnsi" w:eastAsiaTheme="majorEastAsia" w:hAnsiTheme="majorHAnsi" w:cstheme="majorBidi"/>
      <w:b/>
      <w:bCs/>
      <w:color w:val="4F81BD" w:themeColor="accent1"/>
      <w:sz w:val="26"/>
      <w:szCs w:val="26"/>
    </w:rPr>
  </w:style>
  <w:style w:type="paragraph" w:customStyle="1" w:styleId="Default">
    <w:name w:val="Default"/>
    <w:rsid w:val="000C1B91"/>
    <w:pPr>
      <w:autoSpaceDE w:val="0"/>
      <w:autoSpaceDN w:val="0"/>
      <w:adjustRightInd w:val="0"/>
      <w:spacing w:before="100" w:after="200"/>
    </w:pPr>
    <w:rPr>
      <w:rFonts w:eastAsiaTheme="minorEastAsia"/>
      <w:color w:val="000000"/>
      <w:sz w:val="24"/>
      <w:szCs w:val="24"/>
      <w:lang w:eastAsia="en-US"/>
    </w:rPr>
  </w:style>
  <w:style w:type="character" w:customStyle="1" w:styleId="AkapitzlistZnak">
    <w:name w:val="Akapit z listą Znak"/>
    <w:aliases w:val="CW_Lista Znak,CP-UC Znak,CP-Punkty Znak,Bullet List Znak,List - bullets Znak,Equipment Znak,Bullet 1 Znak,List Paragraph1 Znak,List Paragraph Char Char Znak,b1 Znak,Figure_name Znak,Numbered Indented Text Znak,lp1 Znak,Ref Znak"/>
    <w:link w:val="Akapitzlist"/>
    <w:uiPriority w:val="34"/>
    <w:qFormat/>
    <w:locked/>
    <w:rsid w:val="000C1B91"/>
    <w:rPr>
      <w:rFonts w:ascii="Arial" w:hAnsi="Arial" w:cs="Arial"/>
    </w:rPr>
  </w:style>
  <w:style w:type="character" w:styleId="Hipercze">
    <w:name w:val="Hyperlink"/>
    <w:basedOn w:val="Domylnaczcionkaakapitu"/>
    <w:uiPriority w:val="99"/>
    <w:unhideWhenUsed/>
    <w:rsid w:val="00DA0985"/>
    <w:rPr>
      <w:color w:val="0000FF" w:themeColor="hyperlink"/>
      <w:u w:val="single"/>
    </w:rPr>
  </w:style>
  <w:style w:type="paragraph" w:styleId="Lista">
    <w:name w:val="List"/>
    <w:basedOn w:val="Normalny"/>
    <w:rsid w:val="00C736F1"/>
    <w:pPr>
      <w:widowControl/>
      <w:autoSpaceDE/>
      <w:autoSpaceDN/>
      <w:adjustRightInd/>
      <w:ind w:left="283" w:hanging="283"/>
    </w:pPr>
    <w:rPr>
      <w:rFonts w:ascii="Times New Roman" w:hAnsi="Times New Roman" w:cs="Times New Roman"/>
      <w:sz w:val="24"/>
      <w:szCs w:val="24"/>
    </w:rPr>
  </w:style>
  <w:style w:type="character" w:styleId="Odwoaniedokomentarza">
    <w:name w:val="annotation reference"/>
    <w:basedOn w:val="Domylnaczcionkaakapitu"/>
    <w:semiHidden/>
    <w:unhideWhenUsed/>
    <w:rsid w:val="00C736F1"/>
    <w:rPr>
      <w:sz w:val="16"/>
      <w:szCs w:val="16"/>
    </w:rPr>
  </w:style>
  <w:style w:type="paragraph" w:styleId="Tekstkomentarza">
    <w:name w:val="annotation text"/>
    <w:basedOn w:val="Normalny"/>
    <w:link w:val="TekstkomentarzaZnak"/>
    <w:semiHidden/>
    <w:unhideWhenUsed/>
    <w:rsid w:val="00C736F1"/>
  </w:style>
  <w:style w:type="character" w:customStyle="1" w:styleId="TekstkomentarzaZnak">
    <w:name w:val="Tekst komentarza Znak"/>
    <w:basedOn w:val="Domylnaczcionkaakapitu"/>
    <w:link w:val="Tekstkomentarza"/>
    <w:semiHidden/>
    <w:rsid w:val="00C736F1"/>
    <w:rPr>
      <w:rFonts w:ascii="Arial" w:hAnsi="Arial" w:cs="Arial"/>
    </w:rPr>
  </w:style>
  <w:style w:type="paragraph" w:styleId="Tematkomentarza">
    <w:name w:val="annotation subject"/>
    <w:basedOn w:val="Tekstkomentarza"/>
    <w:next w:val="Tekstkomentarza"/>
    <w:link w:val="TematkomentarzaZnak"/>
    <w:semiHidden/>
    <w:unhideWhenUsed/>
    <w:rsid w:val="00C736F1"/>
    <w:rPr>
      <w:b/>
      <w:bCs/>
    </w:rPr>
  </w:style>
  <w:style w:type="character" w:customStyle="1" w:styleId="TematkomentarzaZnak">
    <w:name w:val="Temat komentarza Znak"/>
    <w:basedOn w:val="TekstkomentarzaZnak"/>
    <w:link w:val="Tematkomentarza"/>
    <w:semiHidden/>
    <w:rsid w:val="00C736F1"/>
    <w:rPr>
      <w:rFonts w:ascii="Arial" w:hAnsi="Arial" w:cs="Arial"/>
      <w:b/>
      <w:bCs/>
    </w:rPr>
  </w:style>
  <w:style w:type="paragraph" w:customStyle="1" w:styleId="Normalny1">
    <w:name w:val="Normalny1"/>
    <w:rsid w:val="00393371"/>
    <w:pPr>
      <w:spacing w:before="100" w:beforeAutospacing="1" w:after="100" w:afterAutospacing="1"/>
    </w:pPr>
    <w:rPr>
      <w:rFonts w:ascii="Tms Rmn" w:hAnsi="Tms Rmn"/>
      <w:sz w:val="24"/>
      <w:szCs w:val="24"/>
    </w:rPr>
  </w:style>
  <w:style w:type="paragraph" w:styleId="Poprawka">
    <w:name w:val="Revision"/>
    <w:hidden/>
    <w:uiPriority w:val="99"/>
    <w:semiHidden/>
    <w:rsid w:val="00E403DA"/>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946274">
      <w:bodyDiv w:val="1"/>
      <w:marLeft w:val="0"/>
      <w:marRight w:val="0"/>
      <w:marTop w:val="0"/>
      <w:marBottom w:val="0"/>
      <w:divBdr>
        <w:top w:val="none" w:sz="0" w:space="0" w:color="auto"/>
        <w:left w:val="none" w:sz="0" w:space="0" w:color="auto"/>
        <w:bottom w:val="none" w:sz="0" w:space="0" w:color="auto"/>
        <w:right w:val="none" w:sz="0" w:space="0" w:color="auto"/>
      </w:divBdr>
    </w:div>
    <w:div w:id="212796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C367F-3D70-499A-8618-CB2D7EAB9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12</Pages>
  <Words>3653</Words>
  <Characters>21921</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Załącznik nr 2 do regulaminu/zarządzenia</vt:lpstr>
    </vt:vector>
  </TitlesOfParts>
  <Company/>
  <LinksUpToDate>false</LinksUpToDate>
  <CharactersWithSpaces>25523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regulaminu/zarządzenia</dc:title>
  <dc:creator>Urzad Miasta</dc:creator>
  <cp:lastModifiedBy>Dell</cp:lastModifiedBy>
  <cp:revision>6</cp:revision>
  <cp:lastPrinted>2022-12-13T09:59:00Z</cp:lastPrinted>
  <dcterms:created xsi:type="dcterms:W3CDTF">2025-11-19T10:04:00Z</dcterms:created>
  <dcterms:modified xsi:type="dcterms:W3CDTF">2025-12-01T10:15:00Z</dcterms:modified>
</cp:coreProperties>
</file>